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701AF" w14:textId="7524D7F8" w:rsidR="000564AD" w:rsidRDefault="0006478F" w:rsidP="00890E6E">
      <w:pPr>
        <w:pStyle w:val="Default"/>
        <w:jc w:val="both"/>
        <w:rPr>
          <w:rFonts w:asciiTheme="minorHAnsi" w:hAnsiTheme="minorHAnsi" w:cs="EUAlbertina"/>
          <w:b/>
          <w:bCs/>
        </w:rPr>
      </w:pPr>
      <w:bookmarkStart w:id="0" w:name="_GoBack"/>
      <w:r w:rsidRPr="0006478F">
        <w:rPr>
          <w:rFonts w:asciiTheme="minorHAnsi" w:hAnsiTheme="minorHAnsi" w:cstheme="minorHAnsi"/>
          <w:sz w:val="22"/>
          <w:szCs w:val="22"/>
        </w:rPr>
        <w:t xml:space="preserve">Príloha č. 1 Schémy štátnej pomoci pre zlepšenie podmienok bývania s prvkami prestupného bývania znevýhodnených skupín </w:t>
      </w:r>
      <w:bookmarkEnd w:id="0"/>
      <w:r w:rsidRPr="0006478F">
        <w:rPr>
          <w:rFonts w:asciiTheme="minorHAnsi" w:hAnsiTheme="minorHAnsi" w:cstheme="minorHAnsi"/>
          <w:sz w:val="22"/>
          <w:szCs w:val="22"/>
        </w:rPr>
        <w:t>obyvateľov a sociálne slabších skupín, s dôrazom na obyvateľov marginalizovaných rómskych komunít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3EC262" w14:textId="382ACB4C" w:rsidR="00460DAA" w:rsidRDefault="00460DAA" w:rsidP="00BF54DD">
      <w:pPr>
        <w:pStyle w:val="Default"/>
        <w:rPr>
          <w:rFonts w:asciiTheme="minorHAnsi" w:hAnsiTheme="minorHAnsi" w:cs="EUAlbertina"/>
          <w:b/>
          <w:bCs/>
        </w:rPr>
      </w:pPr>
    </w:p>
    <w:p w14:paraId="732D9E9C" w14:textId="77777777" w:rsidR="00460DAA" w:rsidRDefault="00460DAA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26152412" w14:textId="77777777" w:rsidR="00075464" w:rsidRDefault="00075464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0AEF0EC1" w14:textId="77777777" w:rsidR="00460DAA" w:rsidRDefault="00460DAA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5D7189B5" w14:textId="38A1DF66" w:rsidR="00DE41B7" w:rsidRDefault="00DE41B7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0DC8EEAA" w14:textId="233FFA61" w:rsidR="009333D8" w:rsidRDefault="009333D8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20F6484A" w14:textId="77777777" w:rsidR="009333D8" w:rsidRDefault="009333D8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1A6F3DC8" w14:textId="77777777" w:rsidR="00DE41B7" w:rsidRDefault="00DE41B7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6A873F15" w14:textId="77777777" w:rsidR="00DE41B7" w:rsidRDefault="00DE41B7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78AC4650" w14:textId="77777777" w:rsidR="00DE41B7" w:rsidRDefault="00DE41B7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213B1F13" w14:textId="77777777" w:rsidR="00DE41B7" w:rsidRPr="00460DAA" w:rsidRDefault="00DE41B7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2CA1283D" w14:textId="77777777" w:rsidR="000564AD" w:rsidRPr="00460DAA" w:rsidRDefault="000564AD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61EBA057" w14:textId="0634A4E7" w:rsidR="006B30E6" w:rsidRDefault="001E4ED5" w:rsidP="006B30E6">
      <w:pPr>
        <w:pStyle w:val="Default"/>
        <w:jc w:val="center"/>
        <w:rPr>
          <w:rFonts w:asciiTheme="minorHAnsi" w:hAnsiTheme="minorHAnsi" w:cs="EUAlbertina"/>
          <w:b/>
          <w:bCs/>
          <w:sz w:val="32"/>
          <w:szCs w:val="32"/>
        </w:rPr>
      </w:pPr>
      <w:r w:rsidRPr="006B30E6">
        <w:rPr>
          <w:rFonts w:asciiTheme="minorHAnsi" w:hAnsiTheme="minorHAnsi" w:cs="EUAlbertina"/>
          <w:b/>
          <w:bCs/>
          <w:sz w:val="32"/>
          <w:szCs w:val="32"/>
        </w:rPr>
        <w:t xml:space="preserve">Metodika pre </w:t>
      </w:r>
      <w:r w:rsidR="00285E2A">
        <w:rPr>
          <w:rFonts w:asciiTheme="minorHAnsi" w:hAnsiTheme="minorHAnsi" w:cs="EUAlbertina"/>
          <w:b/>
          <w:bCs/>
          <w:sz w:val="32"/>
          <w:szCs w:val="32"/>
        </w:rPr>
        <w:t xml:space="preserve">stanovenie výšky </w:t>
      </w:r>
      <w:r w:rsidRPr="006B30E6">
        <w:rPr>
          <w:rFonts w:asciiTheme="minorHAnsi" w:hAnsiTheme="minorHAnsi" w:cs="EUAlbertina"/>
          <w:b/>
          <w:bCs/>
          <w:sz w:val="32"/>
          <w:szCs w:val="32"/>
        </w:rPr>
        <w:t xml:space="preserve">náhrady </w:t>
      </w:r>
      <w:r w:rsidR="00285E2A">
        <w:rPr>
          <w:rFonts w:asciiTheme="minorHAnsi" w:hAnsiTheme="minorHAnsi" w:cs="EUAlbertina"/>
          <w:b/>
          <w:bCs/>
          <w:sz w:val="32"/>
          <w:szCs w:val="32"/>
        </w:rPr>
        <w:t>poskytovanej zo zdrojov EÚ a štátneho rozpočtu SR</w:t>
      </w:r>
    </w:p>
    <w:p w14:paraId="384A2038" w14:textId="77777777" w:rsidR="006B30E6" w:rsidRDefault="006B30E6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32A949F5" w14:textId="0DCD2F41" w:rsidR="000564AD" w:rsidRDefault="000564AD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644E5935" w14:textId="77777777" w:rsidR="000564AD" w:rsidRDefault="000564AD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5EAEB04E" w14:textId="77777777" w:rsidR="000564AD" w:rsidRDefault="000564AD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7370D997" w14:textId="77777777" w:rsidR="000564AD" w:rsidRDefault="000564AD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14159DC2" w14:textId="77777777" w:rsidR="00075464" w:rsidRDefault="00075464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4B585FF4" w14:textId="77777777" w:rsidR="000564AD" w:rsidRDefault="000564AD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382C2DD3" w14:textId="77777777" w:rsidR="00075464" w:rsidRDefault="00075464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1865F546" w14:textId="77777777" w:rsidR="000564AD" w:rsidRDefault="000564AD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2BCA5FE2" w14:textId="77777777" w:rsidR="000564AD" w:rsidRPr="000564AD" w:rsidRDefault="000564AD" w:rsidP="006B30E6">
      <w:pPr>
        <w:pStyle w:val="Default"/>
        <w:jc w:val="center"/>
        <w:rPr>
          <w:rFonts w:asciiTheme="minorHAnsi" w:hAnsiTheme="minorHAnsi" w:cs="EUAlbertina"/>
          <w:b/>
          <w:bCs/>
        </w:rPr>
      </w:pPr>
    </w:p>
    <w:p w14:paraId="4C8EDC86" w14:textId="77777777" w:rsidR="000564AD" w:rsidRPr="000564AD" w:rsidRDefault="000564AD" w:rsidP="00D33837">
      <w:pPr>
        <w:pStyle w:val="Default"/>
        <w:jc w:val="both"/>
        <w:rPr>
          <w:rFonts w:asciiTheme="minorHAnsi" w:hAnsiTheme="minorHAnsi" w:cs="EUAlbertina"/>
          <w:b/>
          <w:bCs/>
        </w:rPr>
      </w:pPr>
    </w:p>
    <w:p w14:paraId="18DA8F28" w14:textId="78A8342C" w:rsidR="006B30E6" w:rsidRPr="000564AD" w:rsidRDefault="00285E2A" w:rsidP="00D33837">
      <w:pPr>
        <w:pStyle w:val="Default"/>
        <w:jc w:val="both"/>
        <w:rPr>
          <w:rFonts w:asciiTheme="minorHAnsi" w:hAnsiTheme="minorHAnsi" w:cs="EUAlbertina"/>
          <w:b/>
          <w:bCs/>
        </w:rPr>
      </w:pPr>
      <w:r w:rsidRPr="000564AD">
        <w:rPr>
          <w:rFonts w:asciiTheme="minorHAnsi" w:hAnsiTheme="minorHAnsi" w:cs="EUAlbertina"/>
          <w:b/>
          <w:bCs/>
        </w:rPr>
        <w:t xml:space="preserve">v nadväznosti na Rozhodnutie Komisie č. 2012/21/EU </w:t>
      </w:r>
      <w:r w:rsidR="006B30E6" w:rsidRPr="000564AD">
        <w:rPr>
          <w:rFonts w:asciiTheme="minorHAnsi" w:hAnsiTheme="minorHAnsi" w:cs="EUAlbertina"/>
          <w:b/>
          <w:bCs/>
        </w:rPr>
        <w:t>o uplatňovaní článku 106 ods.</w:t>
      </w:r>
      <w:r w:rsidRPr="000564AD">
        <w:rPr>
          <w:rFonts w:asciiTheme="minorHAnsi" w:hAnsiTheme="minorHAnsi" w:cs="EUAlbertina"/>
          <w:b/>
          <w:bCs/>
        </w:rPr>
        <w:t xml:space="preserve"> </w:t>
      </w:r>
      <w:r w:rsidR="00861B6A" w:rsidRPr="000564AD">
        <w:rPr>
          <w:rFonts w:asciiTheme="minorHAnsi" w:hAnsiTheme="minorHAnsi" w:cs="EUAlbertina"/>
          <w:b/>
          <w:bCs/>
        </w:rPr>
        <w:t>2 Z</w:t>
      </w:r>
      <w:r w:rsidRPr="000564AD">
        <w:rPr>
          <w:rFonts w:asciiTheme="minorHAnsi" w:hAnsiTheme="minorHAnsi" w:cs="EUAlbertina"/>
          <w:b/>
          <w:bCs/>
        </w:rPr>
        <w:t>mluvy o fungovaní EÚ</w:t>
      </w:r>
      <w:r w:rsidR="00861B6A" w:rsidRPr="000564AD">
        <w:rPr>
          <w:rFonts w:asciiTheme="minorHAnsi" w:hAnsiTheme="minorHAnsi" w:cs="EUAlbertina"/>
          <w:b/>
          <w:bCs/>
        </w:rPr>
        <w:t xml:space="preserve"> na štátnu pomoc vo forme náhrady za službu vo verejnom záujme udeľovanej niektorým podnikom povereným poskytovaním služieb všeobecného hospodárskeho záujmu </w:t>
      </w:r>
      <w:r w:rsidR="00861B6A" w:rsidRPr="000564AD">
        <w:rPr>
          <w:rFonts w:asciiTheme="minorHAnsi" w:hAnsiTheme="minorHAnsi"/>
          <w:b/>
          <w:bCs/>
        </w:rPr>
        <w:t>(schéma štátnej pomoci vo forme náhrady za „služby všeobecného hospodárskeho záujmu“)</w:t>
      </w:r>
    </w:p>
    <w:p w14:paraId="01035119" w14:textId="5784B32C" w:rsidR="006B30E6" w:rsidRDefault="006B30E6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5C3526E3" w14:textId="1A08057A" w:rsidR="000564AD" w:rsidRDefault="000564AD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24E90240" w14:textId="77777777" w:rsidR="000564AD" w:rsidRDefault="000564AD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414F6A3D" w14:textId="51554829" w:rsidR="000564AD" w:rsidRDefault="000564AD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36EB1040" w14:textId="77777777" w:rsidR="000564AD" w:rsidRDefault="000564AD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090915BE" w14:textId="77777777" w:rsidR="000564AD" w:rsidRDefault="000564AD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47A6D93F" w14:textId="77777777" w:rsidR="000564AD" w:rsidRDefault="000564AD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59EF485F" w14:textId="77777777" w:rsidR="000564AD" w:rsidRDefault="000564AD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5936756A" w14:textId="77777777" w:rsidR="000564AD" w:rsidRDefault="000564AD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57F72027" w14:textId="77777777" w:rsidR="000564AD" w:rsidRDefault="000564AD" w:rsidP="006B30E6">
      <w:pPr>
        <w:pStyle w:val="Default"/>
        <w:jc w:val="center"/>
        <w:rPr>
          <w:ins w:id="1" w:author="metodika 12" w:date="2018-08-06T14:34:00Z"/>
          <w:rFonts w:asciiTheme="minorHAnsi" w:hAnsiTheme="minorHAnsi"/>
          <w:b/>
          <w:bCs/>
        </w:rPr>
      </w:pPr>
    </w:p>
    <w:p w14:paraId="2CA29806" w14:textId="77777777" w:rsidR="00D25145" w:rsidRDefault="00D25145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2EC9F827" w14:textId="77777777" w:rsidR="000564AD" w:rsidRDefault="000564AD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3114144B" w14:textId="77777777" w:rsidR="000564AD" w:rsidRDefault="000564AD" w:rsidP="006B30E6">
      <w:pPr>
        <w:pStyle w:val="Default"/>
        <w:jc w:val="center"/>
        <w:rPr>
          <w:rFonts w:asciiTheme="minorHAnsi" w:hAnsiTheme="minorHAnsi"/>
          <w:b/>
          <w:bCs/>
        </w:rPr>
      </w:pPr>
    </w:p>
    <w:p w14:paraId="019384E9" w14:textId="5C254186" w:rsidR="00126A51" w:rsidRDefault="00126A51" w:rsidP="0006478F">
      <w:pPr>
        <w:pStyle w:val="Default"/>
        <w:rPr>
          <w:rFonts w:asciiTheme="minorHAnsi" w:hAnsiTheme="minorHAnsi"/>
          <w:b/>
        </w:rPr>
      </w:pPr>
    </w:p>
    <w:p w14:paraId="7D8A2BA6" w14:textId="77777777" w:rsidR="001E4ED5" w:rsidRPr="00577219" w:rsidRDefault="001E4ED5" w:rsidP="00577219">
      <w:pPr>
        <w:spacing w:after="120"/>
        <w:jc w:val="both"/>
        <w:rPr>
          <w:b/>
          <w:sz w:val="24"/>
          <w:szCs w:val="24"/>
        </w:rPr>
      </w:pPr>
      <w:r w:rsidRPr="00577219">
        <w:rPr>
          <w:b/>
          <w:sz w:val="24"/>
          <w:szCs w:val="24"/>
        </w:rPr>
        <w:lastRenderedPageBreak/>
        <w:t>1. Úvod</w:t>
      </w:r>
    </w:p>
    <w:p w14:paraId="113595AB" w14:textId="3F338250" w:rsidR="001D6B5E" w:rsidRDefault="006E303D" w:rsidP="00297C5A">
      <w:pPr>
        <w:spacing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Ministerstvo vnútra SR </w:t>
      </w:r>
      <w:r w:rsidR="006738E6">
        <w:rPr>
          <w:sz w:val="24"/>
          <w:szCs w:val="24"/>
        </w:rPr>
        <w:t xml:space="preserve">ako sprostredkovateľský orgán pre Operačný program Ľudského zdroje </w:t>
      </w:r>
      <w:r>
        <w:rPr>
          <w:sz w:val="24"/>
          <w:szCs w:val="24"/>
        </w:rPr>
        <w:t>poskytuje finančné prostriedky z</w:t>
      </w:r>
      <w:r w:rsidR="0029793D">
        <w:rPr>
          <w:sz w:val="24"/>
          <w:szCs w:val="24"/>
        </w:rPr>
        <w:t xml:space="preserve">o štátneho </w:t>
      </w:r>
      <w:r>
        <w:rPr>
          <w:sz w:val="24"/>
          <w:szCs w:val="24"/>
        </w:rPr>
        <w:t>rozpočt</w:t>
      </w:r>
      <w:r w:rsidR="0029793D">
        <w:rPr>
          <w:sz w:val="24"/>
          <w:szCs w:val="24"/>
        </w:rPr>
        <w:t>u</w:t>
      </w:r>
      <w:r>
        <w:rPr>
          <w:sz w:val="24"/>
          <w:szCs w:val="24"/>
        </w:rPr>
        <w:t xml:space="preserve"> a z</w:t>
      </w:r>
      <w:r w:rsidR="006738E6">
        <w:rPr>
          <w:sz w:val="24"/>
          <w:szCs w:val="24"/>
        </w:rPr>
        <w:t> </w:t>
      </w:r>
      <w:r>
        <w:rPr>
          <w:sz w:val="24"/>
          <w:szCs w:val="24"/>
        </w:rPr>
        <w:t>prostriedkov</w:t>
      </w:r>
      <w:r w:rsidR="006738E6">
        <w:rPr>
          <w:sz w:val="24"/>
          <w:szCs w:val="24"/>
        </w:rPr>
        <w:t xml:space="preserve"> Európskej únie (ďalej len „EÚ“)</w:t>
      </w:r>
      <w:r>
        <w:rPr>
          <w:sz w:val="24"/>
          <w:szCs w:val="24"/>
        </w:rPr>
        <w:t xml:space="preserve"> ako štátnu pomoc vo forme náhrady za služby vo verejnom záujme v súlade s Rozhodnutím Komisie č. 2012/21/EU </w:t>
      </w:r>
      <w:r w:rsidRPr="002A2BCF">
        <w:rPr>
          <w:sz w:val="24"/>
          <w:szCs w:val="24"/>
        </w:rPr>
        <w:t xml:space="preserve">o uplatňovaní článku 106 ods. 2 Zmluvy o fungovaní EÚ na štátnu pomoc vo forme náhrady za službu vo verejnom záujme udeľovanej niektorým podnikom povereným poskytovaním služieb všeobecného hospodárskeho záujmu </w:t>
      </w:r>
      <w:r w:rsidR="001E4ED5" w:rsidRPr="00297C5A">
        <w:rPr>
          <w:sz w:val="24"/>
          <w:szCs w:val="24"/>
        </w:rPr>
        <w:t>(ďalej len „</w:t>
      </w:r>
      <w:r>
        <w:rPr>
          <w:sz w:val="24"/>
          <w:szCs w:val="24"/>
        </w:rPr>
        <w:t>rozhodnutie</w:t>
      </w:r>
      <w:r w:rsidR="001E4ED5" w:rsidRPr="00297C5A">
        <w:rPr>
          <w:sz w:val="24"/>
          <w:szCs w:val="24"/>
        </w:rPr>
        <w:t>“)</w:t>
      </w:r>
      <w:r w:rsidR="008945FF">
        <w:rPr>
          <w:sz w:val="24"/>
          <w:szCs w:val="24"/>
        </w:rPr>
        <w:t>,</w:t>
      </w:r>
      <w:r w:rsidR="001D6B5E">
        <w:rPr>
          <w:sz w:val="24"/>
          <w:szCs w:val="24"/>
        </w:rPr>
        <w:t xml:space="preserve"> </w:t>
      </w:r>
      <w:r w:rsidR="008945FF">
        <w:rPr>
          <w:sz w:val="24"/>
          <w:szCs w:val="24"/>
        </w:rPr>
        <w:t>ktoré</w:t>
      </w:r>
      <w:r w:rsidR="001D6B5E">
        <w:rPr>
          <w:sz w:val="24"/>
          <w:szCs w:val="24"/>
        </w:rPr>
        <w:t> slúži najmä na:</w:t>
      </w:r>
    </w:p>
    <w:p w14:paraId="38DBEB08" w14:textId="3B4F4D3A" w:rsidR="001D6B5E" w:rsidRPr="006C2E3C" w:rsidRDefault="001D6B5E" w:rsidP="001D6B5E">
      <w:pPr>
        <w:pStyle w:val="Odsekzoznamu"/>
        <w:numPr>
          <w:ilvl w:val="0"/>
          <w:numId w:val="5"/>
        </w:numPr>
        <w:spacing w:after="120"/>
        <w:jc w:val="both"/>
        <w:rPr>
          <w:sz w:val="24"/>
          <w:szCs w:val="24"/>
        </w:rPr>
      </w:pPr>
      <w:r w:rsidRPr="006C2E3C">
        <w:rPr>
          <w:sz w:val="24"/>
          <w:szCs w:val="24"/>
        </w:rPr>
        <w:t>určenie výpočtu náhrady za služby vo verejnom záujme; náhrada za služby vo verejnom</w:t>
      </w:r>
      <w:r w:rsidR="002A0641">
        <w:rPr>
          <w:sz w:val="24"/>
          <w:szCs w:val="24"/>
        </w:rPr>
        <w:t xml:space="preserve"> záujme</w:t>
      </w:r>
      <w:r w:rsidRPr="006C2E3C">
        <w:rPr>
          <w:sz w:val="24"/>
          <w:szCs w:val="24"/>
        </w:rPr>
        <w:t xml:space="preserve"> bude na základe </w:t>
      </w:r>
      <w:r w:rsidR="00B80C38">
        <w:rPr>
          <w:sz w:val="24"/>
          <w:szCs w:val="24"/>
        </w:rPr>
        <w:t>Z</w:t>
      </w:r>
      <w:r w:rsidRPr="006C2E3C">
        <w:rPr>
          <w:sz w:val="24"/>
          <w:szCs w:val="24"/>
        </w:rPr>
        <w:t>mluvy</w:t>
      </w:r>
      <w:r w:rsidR="002A0641">
        <w:rPr>
          <w:sz w:val="24"/>
          <w:szCs w:val="24"/>
        </w:rPr>
        <w:t xml:space="preserve"> o</w:t>
      </w:r>
      <w:r w:rsidR="00B80C38">
        <w:rPr>
          <w:sz w:val="24"/>
          <w:szCs w:val="24"/>
        </w:rPr>
        <w:t xml:space="preserve"> poskytnutí </w:t>
      </w:r>
      <w:r w:rsidR="002A0641">
        <w:rPr>
          <w:sz w:val="24"/>
          <w:szCs w:val="24"/>
        </w:rPr>
        <w:t>NFP</w:t>
      </w:r>
      <w:r w:rsidRPr="006C2E3C">
        <w:rPr>
          <w:sz w:val="24"/>
          <w:szCs w:val="24"/>
        </w:rPr>
        <w:t xml:space="preserve"> poskytnutá prijímateľovi, ktorý bol prostredníctvom </w:t>
      </w:r>
      <w:r w:rsidR="00B21B27">
        <w:rPr>
          <w:sz w:val="24"/>
          <w:szCs w:val="24"/>
        </w:rPr>
        <w:t>tejto z</w:t>
      </w:r>
      <w:r w:rsidRPr="006C2E3C">
        <w:rPr>
          <w:sz w:val="24"/>
          <w:szCs w:val="24"/>
        </w:rPr>
        <w:t>mluvy</w:t>
      </w:r>
      <w:r>
        <w:rPr>
          <w:sz w:val="24"/>
          <w:szCs w:val="24"/>
        </w:rPr>
        <w:t xml:space="preserve"> </w:t>
      </w:r>
      <w:r w:rsidRPr="006C2E3C">
        <w:rPr>
          <w:sz w:val="24"/>
          <w:szCs w:val="24"/>
        </w:rPr>
        <w:t>poverený poskytovaním služieb všeobecného hospodárskeho záujmu</w:t>
      </w:r>
      <w:r w:rsidR="002A0641">
        <w:rPr>
          <w:sz w:val="24"/>
          <w:szCs w:val="24"/>
        </w:rPr>
        <w:t>;</w:t>
      </w:r>
    </w:p>
    <w:p w14:paraId="67D4648D" w14:textId="1BD5B00A" w:rsidR="001D6B5E" w:rsidRPr="00297C5A" w:rsidRDefault="001D6B5E" w:rsidP="001D6B5E">
      <w:pPr>
        <w:pStyle w:val="Odsekzoznamu"/>
        <w:numPr>
          <w:ilvl w:val="0"/>
          <w:numId w:val="5"/>
        </w:numPr>
        <w:spacing w:after="120"/>
        <w:jc w:val="both"/>
        <w:rPr>
          <w:sz w:val="24"/>
          <w:szCs w:val="24"/>
        </w:rPr>
      </w:pPr>
      <w:r w:rsidRPr="00297C5A">
        <w:rPr>
          <w:sz w:val="24"/>
          <w:szCs w:val="24"/>
        </w:rPr>
        <w:t>stanovenie postupov na kontrolu nadmernej náhr</w:t>
      </w:r>
      <w:r w:rsidR="00B21B27">
        <w:rPr>
          <w:sz w:val="24"/>
          <w:szCs w:val="24"/>
        </w:rPr>
        <w:t>ady</w:t>
      </w:r>
      <w:r w:rsidRPr="00297C5A">
        <w:rPr>
          <w:sz w:val="24"/>
          <w:szCs w:val="24"/>
        </w:rPr>
        <w:t>.</w:t>
      </w:r>
    </w:p>
    <w:p w14:paraId="68423584" w14:textId="6FCF1E3C" w:rsidR="002A2BCF" w:rsidRPr="002A2BCF" w:rsidRDefault="002A2BCF" w:rsidP="00B3777F">
      <w:pPr>
        <w:pStyle w:val="Default"/>
        <w:spacing w:after="120"/>
        <w:ind w:firstLine="709"/>
        <w:jc w:val="both"/>
        <w:rPr>
          <w:rFonts w:asciiTheme="minorHAnsi" w:hAnsiTheme="minorHAnsi" w:cstheme="minorBidi"/>
          <w:color w:val="auto"/>
        </w:rPr>
      </w:pPr>
      <w:r w:rsidRPr="002A2BCF">
        <w:rPr>
          <w:rFonts w:asciiTheme="minorHAnsi" w:hAnsiTheme="minorHAnsi" w:cstheme="minorBidi"/>
          <w:color w:val="auto"/>
        </w:rPr>
        <w:t>V zmysle článku 5</w:t>
      </w:r>
      <w:r w:rsidR="00B3777F">
        <w:rPr>
          <w:rFonts w:asciiTheme="minorHAnsi" w:hAnsiTheme="minorHAnsi" w:cstheme="minorBidi"/>
          <w:color w:val="auto"/>
        </w:rPr>
        <w:t xml:space="preserve"> </w:t>
      </w:r>
      <w:r w:rsidRPr="002A2BCF">
        <w:rPr>
          <w:rFonts w:asciiTheme="minorHAnsi" w:hAnsiTheme="minorHAnsi" w:cstheme="minorBidi"/>
          <w:color w:val="auto"/>
        </w:rPr>
        <w:t>rozhodnutia nesmie byť výška poskytnutej náhrady vyššia, ako je nevyhnutné na pokrytie nákladov vzniknutých pri plnení záväzkov služby vo verejnom záujme, so zohľadnením relevantných príjmov a primeraného zisku z akéhokoľvek vlastného kapitálu nevyhnutn</w:t>
      </w:r>
      <w:r>
        <w:rPr>
          <w:rFonts w:asciiTheme="minorHAnsi" w:hAnsiTheme="minorHAnsi" w:cstheme="minorBidi"/>
          <w:color w:val="auto"/>
        </w:rPr>
        <w:t>ého na plnenie týchto záväzkov.</w:t>
      </w:r>
    </w:p>
    <w:p w14:paraId="5F12CC6B" w14:textId="7C75A376" w:rsidR="002A2BCF" w:rsidRPr="002A2BCF" w:rsidRDefault="002A2BCF" w:rsidP="00B3777F">
      <w:pPr>
        <w:spacing w:after="120" w:line="240" w:lineRule="auto"/>
        <w:ind w:firstLine="709"/>
        <w:jc w:val="both"/>
        <w:rPr>
          <w:sz w:val="24"/>
          <w:szCs w:val="24"/>
        </w:rPr>
      </w:pPr>
      <w:r w:rsidRPr="002A2BCF">
        <w:rPr>
          <w:sz w:val="24"/>
          <w:szCs w:val="24"/>
        </w:rPr>
        <w:t xml:space="preserve">Ministerstvo vnútra SR ako </w:t>
      </w:r>
      <w:r w:rsidR="00B80C38">
        <w:rPr>
          <w:sz w:val="24"/>
          <w:szCs w:val="24"/>
        </w:rPr>
        <w:t>P</w:t>
      </w:r>
      <w:r w:rsidRPr="002A2BCF">
        <w:rPr>
          <w:sz w:val="24"/>
          <w:szCs w:val="24"/>
        </w:rPr>
        <w:t>oskyt</w:t>
      </w:r>
      <w:r w:rsidR="00B3777F">
        <w:rPr>
          <w:sz w:val="24"/>
          <w:szCs w:val="24"/>
        </w:rPr>
        <w:t xml:space="preserve">ovateľ </w:t>
      </w:r>
      <w:r w:rsidR="00B21B27">
        <w:rPr>
          <w:sz w:val="24"/>
          <w:szCs w:val="24"/>
        </w:rPr>
        <w:t>NFP</w:t>
      </w:r>
      <w:r w:rsidR="00CB4B6C">
        <w:rPr>
          <w:sz w:val="24"/>
          <w:szCs w:val="24"/>
        </w:rPr>
        <w:t xml:space="preserve">, resp. ako vykonávateľ schémy </w:t>
      </w:r>
      <w:r w:rsidR="00B3777F">
        <w:rPr>
          <w:sz w:val="24"/>
          <w:szCs w:val="24"/>
        </w:rPr>
        <w:t>musí zabezpečiť</w:t>
      </w:r>
      <w:r w:rsidR="008E2A6D">
        <w:rPr>
          <w:sz w:val="24"/>
          <w:szCs w:val="24"/>
        </w:rPr>
        <w:t>,</w:t>
      </w:r>
      <w:r w:rsidR="00B3777F">
        <w:rPr>
          <w:sz w:val="24"/>
          <w:szCs w:val="24"/>
        </w:rPr>
        <w:t xml:space="preserve"> </w:t>
      </w:r>
      <w:r w:rsidRPr="002A2BCF">
        <w:rPr>
          <w:sz w:val="24"/>
          <w:szCs w:val="24"/>
        </w:rPr>
        <w:t>aby neboli udeľované vyššie náhrady, ako je stanovené v článku 5 uvedeného rozhodnutia.</w:t>
      </w:r>
    </w:p>
    <w:p w14:paraId="7D8A2BBE" w14:textId="308D019A" w:rsidR="001E4ED5" w:rsidRPr="006C2E3C" w:rsidRDefault="001E4ED5" w:rsidP="006C2E3C">
      <w:pPr>
        <w:spacing w:after="120"/>
        <w:ind w:firstLine="708"/>
        <w:jc w:val="both"/>
        <w:rPr>
          <w:sz w:val="24"/>
          <w:szCs w:val="24"/>
          <w:vertAlign w:val="superscript"/>
        </w:rPr>
      </w:pPr>
      <w:r w:rsidRPr="00297C5A">
        <w:rPr>
          <w:sz w:val="24"/>
          <w:szCs w:val="24"/>
        </w:rPr>
        <w:t xml:space="preserve">Posledný vývoj práva EÚ v oblasti </w:t>
      </w:r>
      <w:r w:rsidRPr="000F78AC">
        <w:rPr>
          <w:sz w:val="24"/>
          <w:szCs w:val="24"/>
        </w:rPr>
        <w:t xml:space="preserve">štátnej </w:t>
      </w:r>
      <w:r w:rsidR="006C2241" w:rsidRPr="000F78AC">
        <w:rPr>
          <w:sz w:val="24"/>
          <w:szCs w:val="24"/>
        </w:rPr>
        <w:t>pomoci</w:t>
      </w:r>
      <w:r w:rsidR="006C2241" w:rsidRPr="000F78AC">
        <w:rPr>
          <w:rStyle w:val="Odkaznapoznmkupodiarou"/>
          <w:sz w:val="24"/>
          <w:szCs w:val="24"/>
        </w:rPr>
        <w:footnoteReference w:id="2"/>
      </w:r>
      <w:r w:rsidRPr="000F78AC">
        <w:rPr>
          <w:sz w:val="24"/>
          <w:szCs w:val="24"/>
        </w:rPr>
        <w:t xml:space="preserve"> nasvedčuje</w:t>
      </w:r>
      <w:r w:rsidRPr="00297C5A">
        <w:rPr>
          <w:sz w:val="24"/>
          <w:szCs w:val="24"/>
        </w:rPr>
        <w:t>, že EÚ považuje</w:t>
      </w:r>
      <w:r w:rsidR="00297C5A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sociálne služby za služby všeobecného hospodárskeho záujmu a upravuje ich financovanie v</w:t>
      </w:r>
      <w:r w:rsidR="00297C5A">
        <w:rPr>
          <w:sz w:val="24"/>
          <w:szCs w:val="24"/>
        </w:rPr>
        <w:t> </w:t>
      </w:r>
      <w:r w:rsidRPr="00297C5A">
        <w:rPr>
          <w:sz w:val="24"/>
          <w:szCs w:val="24"/>
        </w:rPr>
        <w:t>osobitnom</w:t>
      </w:r>
      <w:r w:rsidR="00297C5A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režime, ktorý zabezpečí ich zlučiteľnosť so spoločným trhom. To, či poskytovanie určitej sociálnej</w:t>
      </w:r>
      <w:r w:rsidR="00297C5A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služby predstavuje ekonomickú aktivitu (činnosť), nie je možné určiť plošne a je nutné analyzovať</w:t>
      </w:r>
      <w:r w:rsidR="00297C5A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 xml:space="preserve">konkrétne prípady. </w:t>
      </w:r>
      <w:r w:rsidRPr="00147E07">
        <w:rPr>
          <w:sz w:val="24"/>
          <w:szCs w:val="24"/>
        </w:rPr>
        <w:t>„</w:t>
      </w:r>
      <w:r w:rsidRPr="00297C5A">
        <w:rPr>
          <w:sz w:val="24"/>
          <w:szCs w:val="24"/>
        </w:rPr>
        <w:t>Aby sa určitá služba mohla považovať za ekonomickú činnosť, na ktorú sa</w:t>
      </w:r>
      <w:r w:rsidR="006C2E3C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vzťahujú ustanovenia o vnútornom trhu (voľný pohyb služieb a sloboda usadiť sa), je základným</w:t>
      </w:r>
      <w:r w:rsidR="006C2E3C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predpokladom to, že je poskytovaná za odplatu. Za službu však nemusia nevyhnutne platiť príjemcovia</w:t>
      </w:r>
      <w:r w:rsidR="006C2E3C">
        <w:rPr>
          <w:sz w:val="24"/>
          <w:szCs w:val="24"/>
        </w:rPr>
        <w:t xml:space="preserve"> </w:t>
      </w:r>
      <w:r w:rsidR="00577219">
        <w:rPr>
          <w:sz w:val="24"/>
          <w:szCs w:val="24"/>
        </w:rPr>
        <w:t>služieb</w:t>
      </w:r>
      <w:r w:rsidR="00147E07">
        <w:rPr>
          <w:sz w:val="24"/>
          <w:szCs w:val="24"/>
        </w:rPr>
        <w:t>“</w:t>
      </w:r>
      <w:r w:rsidR="00577219">
        <w:rPr>
          <w:sz w:val="24"/>
          <w:szCs w:val="24"/>
        </w:rPr>
        <w:t>.</w:t>
      </w:r>
    </w:p>
    <w:p w14:paraId="7D8A2BCF" w14:textId="64DBBE22" w:rsidR="001E4ED5" w:rsidRDefault="001E4ED5" w:rsidP="006C2E3C">
      <w:pPr>
        <w:spacing w:after="120"/>
        <w:ind w:firstLine="708"/>
        <w:jc w:val="both"/>
        <w:rPr>
          <w:sz w:val="24"/>
          <w:szCs w:val="24"/>
        </w:rPr>
      </w:pPr>
      <w:r w:rsidRPr="00297C5A">
        <w:rPr>
          <w:sz w:val="24"/>
          <w:szCs w:val="24"/>
        </w:rPr>
        <w:t>Rozhodnutie sa okrem iného uplatňuje na štátnu pomoc vo forme náhrady za služby vo verejnom</w:t>
      </w:r>
      <w:r w:rsidR="006C2E3C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záujme udelenej podnikom v súvislosti so službami všeobecného hospodárskeho záujmu v zmysle čl.</w:t>
      </w:r>
      <w:r w:rsidR="006C2E3C">
        <w:rPr>
          <w:sz w:val="24"/>
          <w:szCs w:val="24"/>
        </w:rPr>
        <w:t xml:space="preserve"> </w:t>
      </w:r>
      <w:r w:rsidR="00E84091">
        <w:rPr>
          <w:sz w:val="24"/>
          <w:szCs w:val="24"/>
        </w:rPr>
        <w:t>106 ods. 2</w:t>
      </w:r>
      <w:r w:rsidRPr="00297C5A">
        <w:rPr>
          <w:sz w:val="24"/>
          <w:szCs w:val="24"/>
        </w:rPr>
        <w:t xml:space="preserve"> ak:</w:t>
      </w:r>
    </w:p>
    <w:p w14:paraId="7D8A2BD0" w14:textId="424FB4A6" w:rsidR="001E4ED5" w:rsidRPr="006C2E3C" w:rsidRDefault="00B21B27" w:rsidP="00807952">
      <w:pPr>
        <w:pStyle w:val="Odsekzoznamu"/>
        <w:numPr>
          <w:ilvl w:val="0"/>
          <w:numId w:val="7"/>
        </w:numPr>
        <w:spacing w:after="120"/>
        <w:jc w:val="both"/>
        <w:rPr>
          <w:sz w:val="24"/>
          <w:szCs w:val="24"/>
        </w:rPr>
      </w:pPr>
      <w:r w:rsidRPr="006C2E3C">
        <w:rPr>
          <w:sz w:val="24"/>
          <w:szCs w:val="24"/>
        </w:rPr>
        <w:t>I</w:t>
      </w:r>
      <w:r w:rsidR="001E4ED5" w:rsidRPr="006C2E3C">
        <w:rPr>
          <w:sz w:val="24"/>
          <w:szCs w:val="24"/>
        </w:rPr>
        <w:t>de</w:t>
      </w:r>
      <w:r>
        <w:rPr>
          <w:sz w:val="24"/>
          <w:szCs w:val="24"/>
        </w:rPr>
        <w:t xml:space="preserve"> o</w:t>
      </w:r>
      <w:r w:rsidR="001E4ED5" w:rsidRPr="006C2E3C">
        <w:rPr>
          <w:sz w:val="24"/>
          <w:szCs w:val="24"/>
        </w:rPr>
        <w:t xml:space="preserve"> náhradu za poskytovanie služieb vo verejnom záujme, ktoré napĺňajú základné sociálne</w:t>
      </w:r>
      <w:r w:rsidR="006C2E3C" w:rsidRPr="006C2E3C">
        <w:rPr>
          <w:sz w:val="24"/>
          <w:szCs w:val="24"/>
        </w:rPr>
        <w:t xml:space="preserve"> </w:t>
      </w:r>
      <w:r w:rsidR="001E4ED5" w:rsidRPr="006C2E3C">
        <w:rPr>
          <w:sz w:val="24"/>
          <w:szCs w:val="24"/>
        </w:rPr>
        <w:t>potreby, pokiaľ ide o zdravotnú a dlhodobú starostlivosť, starostlivosť o dieťa, prístup</w:t>
      </w:r>
      <w:r w:rsidR="006C2E3C" w:rsidRPr="006C2E3C">
        <w:rPr>
          <w:sz w:val="24"/>
          <w:szCs w:val="24"/>
        </w:rPr>
        <w:t xml:space="preserve"> </w:t>
      </w:r>
      <w:r w:rsidR="001E4ED5" w:rsidRPr="006C2E3C">
        <w:rPr>
          <w:sz w:val="24"/>
          <w:szCs w:val="24"/>
        </w:rPr>
        <w:t>a reintegráciu na trh práce, sociálne bývanie a starostlivosť o zraniteľné skupiny a</w:t>
      </w:r>
      <w:r w:rsidR="006C2E3C">
        <w:rPr>
          <w:sz w:val="24"/>
          <w:szCs w:val="24"/>
        </w:rPr>
        <w:t> </w:t>
      </w:r>
      <w:r w:rsidR="001E4ED5" w:rsidRPr="006C2E3C">
        <w:rPr>
          <w:sz w:val="24"/>
          <w:szCs w:val="24"/>
        </w:rPr>
        <w:t>sociálne</w:t>
      </w:r>
      <w:r w:rsidR="006C2E3C">
        <w:rPr>
          <w:sz w:val="24"/>
          <w:szCs w:val="24"/>
        </w:rPr>
        <w:t xml:space="preserve"> </w:t>
      </w:r>
      <w:r w:rsidR="001E4ED5" w:rsidRPr="006C2E3C">
        <w:rPr>
          <w:sz w:val="24"/>
          <w:szCs w:val="24"/>
        </w:rPr>
        <w:t>začlenenie týchto skupín</w:t>
      </w:r>
      <w:r w:rsidR="00E84091">
        <w:rPr>
          <w:rStyle w:val="Odkaznapoznmkupodiarou"/>
          <w:sz w:val="24"/>
          <w:szCs w:val="24"/>
        </w:rPr>
        <w:footnoteReference w:id="3"/>
      </w:r>
      <w:r w:rsidR="00F25714">
        <w:rPr>
          <w:sz w:val="24"/>
          <w:szCs w:val="24"/>
        </w:rPr>
        <w:t>.</w:t>
      </w:r>
    </w:p>
    <w:p w14:paraId="7D8A2BD1" w14:textId="26878AD9" w:rsidR="001E4ED5" w:rsidRDefault="00B21B27" w:rsidP="00807952">
      <w:pPr>
        <w:pStyle w:val="Odsekzoznamu"/>
        <w:numPr>
          <w:ilvl w:val="0"/>
          <w:numId w:val="7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prijímateľ</w:t>
      </w:r>
      <w:r w:rsidR="001E4ED5" w:rsidRPr="006C2E3C">
        <w:rPr>
          <w:sz w:val="24"/>
          <w:szCs w:val="24"/>
        </w:rPr>
        <w:t xml:space="preserve"> je poverený poskytovaním služieb všeobecného hospodárskeho záujmu a</w:t>
      </w:r>
      <w:r w:rsidR="006C2E3C" w:rsidRPr="006C2E3C">
        <w:rPr>
          <w:sz w:val="24"/>
          <w:szCs w:val="24"/>
        </w:rPr>
        <w:t> </w:t>
      </w:r>
      <w:r w:rsidR="001E4ED5" w:rsidRPr="006C2E3C">
        <w:rPr>
          <w:sz w:val="24"/>
          <w:szCs w:val="24"/>
        </w:rPr>
        <w:t>obdobie</w:t>
      </w:r>
      <w:r w:rsidR="006C2E3C" w:rsidRPr="006C2E3C">
        <w:rPr>
          <w:sz w:val="24"/>
          <w:szCs w:val="24"/>
        </w:rPr>
        <w:t xml:space="preserve"> </w:t>
      </w:r>
      <w:r w:rsidR="001E4ED5" w:rsidRPr="006C2E3C">
        <w:rPr>
          <w:sz w:val="24"/>
          <w:szCs w:val="24"/>
        </w:rPr>
        <w:t xml:space="preserve">trvania poverenia nepresiahne 10 rokov (okrem prípadov, ak sa od </w:t>
      </w:r>
      <w:r w:rsidR="001E4ED5" w:rsidRPr="006C2E3C">
        <w:rPr>
          <w:sz w:val="24"/>
          <w:szCs w:val="24"/>
        </w:rPr>
        <w:lastRenderedPageBreak/>
        <w:t>poskytovateľa služby</w:t>
      </w:r>
      <w:r w:rsidR="006C2E3C">
        <w:rPr>
          <w:sz w:val="24"/>
          <w:szCs w:val="24"/>
        </w:rPr>
        <w:t xml:space="preserve"> </w:t>
      </w:r>
      <w:r w:rsidR="001E4ED5" w:rsidRPr="006C2E3C">
        <w:rPr>
          <w:sz w:val="24"/>
          <w:szCs w:val="24"/>
        </w:rPr>
        <w:t>vyžaduje významná investícia, ktorú treba amortizovať počas dlhšieho obdobia)</w:t>
      </w:r>
      <w:r w:rsidR="00E84091">
        <w:rPr>
          <w:rStyle w:val="Odkaznapoznmkupodiarou"/>
          <w:sz w:val="24"/>
          <w:szCs w:val="24"/>
        </w:rPr>
        <w:footnoteReference w:id="4"/>
      </w:r>
      <w:r w:rsidR="001E4ED5" w:rsidRPr="006C2E3C">
        <w:rPr>
          <w:sz w:val="24"/>
          <w:szCs w:val="24"/>
        </w:rPr>
        <w:t>.</w:t>
      </w:r>
    </w:p>
    <w:p w14:paraId="43A7B914" w14:textId="2AC3DB2B" w:rsidR="00441390" w:rsidRDefault="00441390" w:rsidP="00BE5A67">
      <w:pPr>
        <w:spacing w:after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Pod pojmom „služby vo verejnom záujme“ je možné podľa rozhodnutia rozumieť služby všeobecného hospodárskeho záujmu spočívajúce v poskytovaní sociálneho bývania pre znevýhodnených občanov alebo sociálne slabšie skupiny, ktoré vzhľadom na obmedzenú platobnú schopnosť nie sú schopné získať bývanie za trhových podmienok</w:t>
      </w:r>
      <w:r w:rsidR="00B80C38">
        <w:rPr>
          <w:sz w:val="24"/>
          <w:szCs w:val="24"/>
        </w:rPr>
        <w:t>,</w:t>
      </w:r>
      <w:r w:rsidR="00BB47A5">
        <w:rPr>
          <w:sz w:val="24"/>
          <w:szCs w:val="24"/>
        </w:rPr>
        <w:t xml:space="preserve"> </w:t>
      </w:r>
      <w:r w:rsidR="00B80C38" w:rsidRPr="00B80C38">
        <w:rPr>
          <w:sz w:val="24"/>
          <w:szCs w:val="24"/>
        </w:rPr>
        <w:t>formou nájomného bývania s prvkami prestupného bývania</w:t>
      </w:r>
      <w:r w:rsidR="00B80C38">
        <w:rPr>
          <w:sz w:val="24"/>
          <w:szCs w:val="24"/>
        </w:rPr>
        <w:t>,</w:t>
      </w:r>
      <w:r w:rsidR="00B80C38" w:rsidRPr="00B80C38">
        <w:rPr>
          <w:sz w:val="24"/>
          <w:szCs w:val="24"/>
        </w:rPr>
        <w:t xml:space="preserve"> </w:t>
      </w:r>
      <w:r w:rsidR="00BB47A5">
        <w:rPr>
          <w:sz w:val="24"/>
          <w:szCs w:val="24"/>
        </w:rPr>
        <w:t>vrátane</w:t>
      </w:r>
      <w:r w:rsidR="00BB47A5" w:rsidRPr="00BB47A5">
        <w:t xml:space="preserve"> </w:t>
      </w:r>
      <w:r w:rsidR="00BB47A5">
        <w:rPr>
          <w:sz w:val="24"/>
          <w:szCs w:val="24"/>
        </w:rPr>
        <w:t>poskytovania</w:t>
      </w:r>
      <w:r w:rsidR="00BB47A5" w:rsidRPr="00BB47A5">
        <w:rPr>
          <w:sz w:val="24"/>
          <w:szCs w:val="24"/>
        </w:rPr>
        <w:t xml:space="preserve"> sprievodnej sociálnej služby na každom stupni bývania prostredníctvom asistenta bývania</w:t>
      </w:r>
      <w:r>
        <w:rPr>
          <w:sz w:val="24"/>
          <w:szCs w:val="24"/>
        </w:rPr>
        <w:t>.</w:t>
      </w:r>
    </w:p>
    <w:p w14:paraId="711D9AAB" w14:textId="301F7434" w:rsidR="00441390" w:rsidRDefault="00441390" w:rsidP="00BE5A67">
      <w:pPr>
        <w:spacing w:after="120"/>
        <w:ind w:firstLine="360"/>
        <w:jc w:val="both"/>
        <w:rPr>
          <w:sz w:val="24"/>
          <w:szCs w:val="24"/>
        </w:rPr>
      </w:pPr>
      <w:r w:rsidRPr="00441390">
        <w:rPr>
          <w:sz w:val="24"/>
          <w:szCs w:val="24"/>
        </w:rPr>
        <w:t>Podľa zákona č. 443/2010 Z. z.</w:t>
      </w:r>
      <w:r w:rsidR="00BE5A67">
        <w:rPr>
          <w:sz w:val="24"/>
          <w:szCs w:val="24"/>
        </w:rPr>
        <w:t xml:space="preserve"> </w:t>
      </w:r>
      <w:r w:rsidR="00BE5A67" w:rsidRPr="00BE5A67">
        <w:rPr>
          <w:sz w:val="24"/>
          <w:szCs w:val="24"/>
        </w:rPr>
        <w:t>o dotáciách na rozvoj bývania a o sociálnom bývaní v znení neskorších predpisov</w:t>
      </w:r>
      <w:r w:rsidRPr="00441390">
        <w:rPr>
          <w:sz w:val="24"/>
          <w:szCs w:val="24"/>
        </w:rPr>
        <w:t>, sociálne bývanie je bývanie obstarané s použitím verejných prostriedkov určené na primerané a ľudsky dôstojné bývanie</w:t>
      </w:r>
      <w:r>
        <w:rPr>
          <w:sz w:val="24"/>
          <w:szCs w:val="24"/>
        </w:rPr>
        <w:t xml:space="preserve">, ktoré spĺňa základné funkcie bývania </w:t>
      </w:r>
      <w:r w:rsidRPr="00441390">
        <w:rPr>
          <w:sz w:val="24"/>
          <w:szCs w:val="24"/>
        </w:rPr>
        <w:t>fyzických osôb, ktoré si nemôžu obstarať bývanie vlastným pričinením a spĺňajú podmienky podľa tohto zákona</w:t>
      </w:r>
      <w:r w:rsidRPr="00441390">
        <w:rPr>
          <w:b/>
          <w:sz w:val="24"/>
          <w:szCs w:val="24"/>
        </w:rPr>
        <w:t xml:space="preserve">. </w:t>
      </w:r>
    </w:p>
    <w:p w14:paraId="69D098A1" w14:textId="0086B66E" w:rsidR="00BA0E76" w:rsidRDefault="00BA0E76" w:rsidP="00BC0580">
      <w:pPr>
        <w:spacing w:after="120"/>
        <w:ind w:firstLine="708"/>
        <w:jc w:val="both"/>
        <w:rPr>
          <w:sz w:val="24"/>
          <w:szCs w:val="24"/>
        </w:rPr>
      </w:pPr>
    </w:p>
    <w:p w14:paraId="7D8A2BEB" w14:textId="0C1C07B9" w:rsidR="001E4ED5" w:rsidRPr="00D66D4A" w:rsidRDefault="00A3457A" w:rsidP="00297C5A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1E4ED5" w:rsidRPr="00D66D4A">
        <w:rPr>
          <w:b/>
          <w:sz w:val="24"/>
          <w:szCs w:val="24"/>
        </w:rPr>
        <w:t>. Metodika pre určenie výšky náhrady</w:t>
      </w:r>
    </w:p>
    <w:p w14:paraId="5C2D4B7E" w14:textId="0FD7D9CA" w:rsidR="00B80C38" w:rsidRDefault="001E4ED5" w:rsidP="00D66D4A">
      <w:pPr>
        <w:spacing w:after="120"/>
        <w:ind w:firstLine="708"/>
        <w:jc w:val="both"/>
        <w:rPr>
          <w:sz w:val="24"/>
          <w:szCs w:val="24"/>
        </w:rPr>
      </w:pPr>
      <w:r w:rsidRPr="002E0E30">
        <w:rPr>
          <w:sz w:val="24"/>
          <w:szCs w:val="24"/>
        </w:rPr>
        <w:t>Náhrad</w:t>
      </w:r>
      <w:r w:rsidR="00DA41E7">
        <w:rPr>
          <w:sz w:val="24"/>
          <w:szCs w:val="24"/>
        </w:rPr>
        <w:t>a</w:t>
      </w:r>
      <w:r w:rsidRPr="002E0E30">
        <w:rPr>
          <w:sz w:val="24"/>
          <w:szCs w:val="24"/>
        </w:rPr>
        <w:t xml:space="preserve"> súvisiac</w:t>
      </w:r>
      <w:r w:rsidR="00DA41E7">
        <w:rPr>
          <w:sz w:val="24"/>
          <w:szCs w:val="24"/>
        </w:rPr>
        <w:t>a</w:t>
      </w:r>
      <w:r w:rsidRPr="002E0E30">
        <w:rPr>
          <w:sz w:val="24"/>
          <w:szCs w:val="24"/>
        </w:rPr>
        <w:t xml:space="preserve"> so službou všeobecného hospodárskeho záujmu, na poskytovanie ktorých</w:t>
      </w:r>
      <w:r w:rsidR="00D66D4A" w:rsidRPr="002E0E30">
        <w:rPr>
          <w:sz w:val="24"/>
          <w:szCs w:val="24"/>
        </w:rPr>
        <w:t xml:space="preserve"> </w:t>
      </w:r>
      <w:r w:rsidRPr="002E0E30">
        <w:rPr>
          <w:sz w:val="24"/>
          <w:szCs w:val="24"/>
        </w:rPr>
        <w:t xml:space="preserve">bude Prijímateľ poverený prostredníctvom </w:t>
      </w:r>
      <w:r w:rsidR="007079B6" w:rsidRPr="002E0E30">
        <w:rPr>
          <w:sz w:val="24"/>
          <w:szCs w:val="24"/>
        </w:rPr>
        <w:t>Z</w:t>
      </w:r>
      <w:r w:rsidRPr="002E0E30">
        <w:rPr>
          <w:sz w:val="24"/>
          <w:szCs w:val="24"/>
        </w:rPr>
        <w:t>mluvy</w:t>
      </w:r>
      <w:r w:rsidR="007079B6" w:rsidRPr="002E0E30">
        <w:rPr>
          <w:sz w:val="24"/>
          <w:szCs w:val="24"/>
        </w:rPr>
        <w:t xml:space="preserve"> o</w:t>
      </w:r>
      <w:r w:rsidR="00B80C38">
        <w:rPr>
          <w:sz w:val="24"/>
          <w:szCs w:val="24"/>
        </w:rPr>
        <w:t xml:space="preserve"> poskytnutí </w:t>
      </w:r>
      <w:r w:rsidR="007079B6" w:rsidRPr="002E0E30">
        <w:rPr>
          <w:sz w:val="24"/>
          <w:szCs w:val="24"/>
        </w:rPr>
        <w:t>NFP</w:t>
      </w:r>
      <w:r w:rsidR="00DA41E7">
        <w:rPr>
          <w:sz w:val="24"/>
          <w:szCs w:val="24"/>
        </w:rPr>
        <w:t>,</w:t>
      </w:r>
      <w:r w:rsidR="007079B6" w:rsidRPr="002E0E30">
        <w:rPr>
          <w:sz w:val="24"/>
          <w:szCs w:val="24"/>
        </w:rPr>
        <w:t xml:space="preserve"> sa bude</w:t>
      </w:r>
      <w:r w:rsidRPr="002E0E30">
        <w:rPr>
          <w:sz w:val="24"/>
          <w:szCs w:val="24"/>
        </w:rPr>
        <w:t xml:space="preserve"> v rámci projektu vyplácať </w:t>
      </w:r>
      <w:r w:rsidR="00E20B6C" w:rsidRPr="002E0E30">
        <w:rPr>
          <w:sz w:val="24"/>
          <w:szCs w:val="24"/>
        </w:rPr>
        <w:t xml:space="preserve">ako </w:t>
      </w:r>
      <w:r w:rsidR="00D44D6F" w:rsidRPr="002E0E30">
        <w:rPr>
          <w:sz w:val="24"/>
          <w:szCs w:val="24"/>
        </w:rPr>
        <w:t>náhrada</w:t>
      </w:r>
      <w:r w:rsidRPr="002E0E30">
        <w:rPr>
          <w:sz w:val="24"/>
          <w:szCs w:val="24"/>
        </w:rPr>
        <w:t xml:space="preserve"> skutočne vynaložených výdavkov </w:t>
      </w:r>
      <w:r w:rsidR="002E0E30" w:rsidRPr="002E0E30">
        <w:rPr>
          <w:sz w:val="24"/>
          <w:szCs w:val="24"/>
        </w:rPr>
        <w:t xml:space="preserve">v zmysle schváleného rozpočtu projektu </w:t>
      </w:r>
      <w:r w:rsidRPr="002E0E30">
        <w:rPr>
          <w:sz w:val="24"/>
          <w:szCs w:val="24"/>
        </w:rPr>
        <w:t>počas obdobia trvania</w:t>
      </w:r>
      <w:r w:rsidR="00D66D4A" w:rsidRPr="002E0E30">
        <w:rPr>
          <w:sz w:val="24"/>
          <w:szCs w:val="24"/>
        </w:rPr>
        <w:t xml:space="preserve"> </w:t>
      </w:r>
      <w:r w:rsidRPr="002E0E30">
        <w:rPr>
          <w:sz w:val="24"/>
          <w:szCs w:val="24"/>
        </w:rPr>
        <w:t xml:space="preserve">poverenia. </w:t>
      </w:r>
    </w:p>
    <w:p w14:paraId="471535FC" w14:textId="57DCD5CD" w:rsidR="00B80C38" w:rsidRPr="00503AE9" w:rsidRDefault="00B80C38" w:rsidP="00503AE9">
      <w:pPr>
        <w:spacing w:after="120"/>
        <w:ind w:firstLine="708"/>
        <w:jc w:val="both"/>
        <w:rPr>
          <w:sz w:val="24"/>
          <w:szCs w:val="24"/>
        </w:rPr>
      </w:pPr>
      <w:r w:rsidRPr="00503AE9">
        <w:rPr>
          <w:sz w:val="24"/>
          <w:szCs w:val="24"/>
        </w:rPr>
        <w:t xml:space="preserve">Poskytovateľ </w:t>
      </w:r>
      <w:r w:rsidR="00CB4B6C">
        <w:rPr>
          <w:sz w:val="24"/>
          <w:szCs w:val="24"/>
        </w:rPr>
        <w:t xml:space="preserve">NFP </w:t>
      </w:r>
      <w:r w:rsidRPr="00503AE9">
        <w:rPr>
          <w:sz w:val="24"/>
          <w:szCs w:val="24"/>
        </w:rPr>
        <w:t xml:space="preserve">poveruje Prijímateľa poskytovaním </w:t>
      </w:r>
      <w:r w:rsidR="00C949F7" w:rsidRPr="00503AE9">
        <w:rPr>
          <w:sz w:val="24"/>
          <w:szCs w:val="24"/>
        </w:rPr>
        <w:t>služby všeobecného hospodárskeho záujmu</w:t>
      </w:r>
      <w:r w:rsidRPr="00503AE9">
        <w:rPr>
          <w:sz w:val="24"/>
          <w:szCs w:val="24"/>
        </w:rPr>
        <w:t xml:space="preserve"> na obdobie do </w:t>
      </w:r>
      <w:r w:rsidRPr="00503AE9">
        <w:rPr>
          <w:b/>
          <w:sz w:val="24"/>
          <w:szCs w:val="24"/>
        </w:rPr>
        <w:t>31.12.2028</w:t>
      </w:r>
      <w:r w:rsidRPr="00503AE9">
        <w:rPr>
          <w:sz w:val="24"/>
          <w:szCs w:val="24"/>
        </w:rPr>
        <w:t xml:space="preserve">, pričom trvanie podslužby: </w:t>
      </w:r>
    </w:p>
    <w:p w14:paraId="13C4DC11" w14:textId="66CAD3C7" w:rsidR="00B80C38" w:rsidRPr="00503AE9" w:rsidRDefault="00B80C38" w:rsidP="00503AE9">
      <w:pPr>
        <w:pStyle w:val="Odsekzoznamu"/>
        <w:numPr>
          <w:ilvl w:val="0"/>
          <w:numId w:val="19"/>
        </w:numPr>
        <w:spacing w:after="120"/>
        <w:jc w:val="both"/>
        <w:rPr>
          <w:sz w:val="24"/>
          <w:szCs w:val="24"/>
        </w:rPr>
      </w:pPr>
      <w:r w:rsidRPr="00503AE9">
        <w:rPr>
          <w:sz w:val="24"/>
          <w:szCs w:val="24"/>
        </w:rPr>
        <w:t xml:space="preserve">nájomné bývanie s prvkami prestupného bývania je stanovené do </w:t>
      </w:r>
      <w:r w:rsidRPr="00503AE9">
        <w:rPr>
          <w:b/>
          <w:sz w:val="24"/>
          <w:szCs w:val="24"/>
        </w:rPr>
        <w:t>31.12.2028</w:t>
      </w:r>
      <w:r w:rsidRPr="00503AE9">
        <w:rPr>
          <w:sz w:val="24"/>
          <w:szCs w:val="24"/>
        </w:rPr>
        <w:t xml:space="preserve"> a </w:t>
      </w:r>
    </w:p>
    <w:p w14:paraId="5C7BD870" w14:textId="26B296EB" w:rsidR="00F35BCD" w:rsidRPr="00503AE9" w:rsidRDefault="00B80C38" w:rsidP="00503AE9">
      <w:pPr>
        <w:pStyle w:val="Odsekzoznamu"/>
        <w:numPr>
          <w:ilvl w:val="0"/>
          <w:numId w:val="19"/>
        </w:numPr>
        <w:spacing w:after="120"/>
        <w:jc w:val="both"/>
        <w:rPr>
          <w:sz w:val="24"/>
          <w:szCs w:val="24"/>
        </w:rPr>
      </w:pPr>
      <w:r w:rsidRPr="00503AE9">
        <w:rPr>
          <w:sz w:val="24"/>
          <w:szCs w:val="24"/>
        </w:rPr>
        <w:t xml:space="preserve">výkon činnosti asistenta bývania je stanovený do </w:t>
      </w:r>
      <w:r w:rsidRPr="00503AE9">
        <w:rPr>
          <w:b/>
          <w:sz w:val="24"/>
          <w:szCs w:val="24"/>
        </w:rPr>
        <w:t>31.12.2023</w:t>
      </w:r>
      <w:r w:rsidRPr="00503AE9">
        <w:rPr>
          <w:sz w:val="24"/>
          <w:szCs w:val="24"/>
        </w:rPr>
        <w:t>.</w:t>
      </w:r>
    </w:p>
    <w:p w14:paraId="484F2D2D" w14:textId="63C493AC" w:rsidR="00BE3493" w:rsidRDefault="001E4ED5" w:rsidP="00BE3493">
      <w:pPr>
        <w:spacing w:after="120"/>
        <w:jc w:val="both"/>
        <w:rPr>
          <w:sz w:val="24"/>
          <w:szCs w:val="24"/>
        </w:rPr>
      </w:pPr>
      <w:r w:rsidRPr="00297C5A">
        <w:rPr>
          <w:sz w:val="24"/>
          <w:szCs w:val="24"/>
        </w:rPr>
        <w:t xml:space="preserve">Celkové oprávnené výdavky projektu navrhnuté v žiadosti o </w:t>
      </w:r>
      <w:r w:rsidR="00EE22A6">
        <w:rPr>
          <w:sz w:val="24"/>
          <w:szCs w:val="24"/>
        </w:rPr>
        <w:t>NFP</w:t>
      </w:r>
      <w:r w:rsidRPr="00297C5A">
        <w:rPr>
          <w:sz w:val="24"/>
          <w:szCs w:val="24"/>
        </w:rPr>
        <w:t xml:space="preserve"> (v rozpočte) predstavujú čisté</w:t>
      </w:r>
      <w:r w:rsidR="00D66D4A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náklady, vrátane prípadného primeraného zisku, potrebné na poskytovanie služieb všeobecného</w:t>
      </w:r>
      <w:r w:rsidR="00D66D4A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hospodárskeho záujmu a ich výška musí byť vypočítaná v súlade s nižšie uvedenou metodikou výpočtu</w:t>
      </w:r>
      <w:r w:rsidR="00D66D4A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čistých nákladov a primeraného zisku.</w:t>
      </w:r>
      <w:r w:rsidR="00BE3493">
        <w:rPr>
          <w:sz w:val="24"/>
          <w:szCs w:val="24"/>
        </w:rPr>
        <w:t xml:space="preserve"> Žiadateľ je povinný vyplniť Výpočet nadmernej náhrady, ktorý tvorí prílohu č.1 tohto dokumentu</w:t>
      </w:r>
      <w:r w:rsidR="00BE3493" w:rsidRPr="00C70708">
        <w:rPr>
          <w:sz w:val="24"/>
          <w:szCs w:val="24"/>
        </w:rPr>
        <w:t xml:space="preserve"> (súbor excel)</w:t>
      </w:r>
      <w:r w:rsidR="00BE3493">
        <w:rPr>
          <w:sz w:val="24"/>
          <w:szCs w:val="24"/>
        </w:rPr>
        <w:t xml:space="preserve"> a je</w:t>
      </w:r>
      <w:r w:rsidR="00BE3493" w:rsidRPr="00C70708">
        <w:rPr>
          <w:sz w:val="24"/>
          <w:szCs w:val="24"/>
        </w:rPr>
        <w:t xml:space="preserve"> pre žiadateľa / prijímateľa záväzn</w:t>
      </w:r>
      <w:r w:rsidR="00BE3493">
        <w:rPr>
          <w:sz w:val="24"/>
          <w:szCs w:val="24"/>
        </w:rPr>
        <w:t>ý</w:t>
      </w:r>
      <w:r w:rsidR="00BE3493" w:rsidRPr="00C70708">
        <w:rPr>
          <w:sz w:val="24"/>
          <w:szCs w:val="24"/>
        </w:rPr>
        <w:t>.</w:t>
      </w:r>
    </w:p>
    <w:p w14:paraId="7D8A2BED" w14:textId="74CF1B17" w:rsidR="001E4ED5" w:rsidRPr="00297C5A" w:rsidRDefault="001E4ED5" w:rsidP="00D66D4A">
      <w:pPr>
        <w:spacing w:after="120"/>
        <w:ind w:firstLine="708"/>
        <w:jc w:val="both"/>
        <w:rPr>
          <w:sz w:val="24"/>
          <w:szCs w:val="24"/>
        </w:rPr>
      </w:pPr>
    </w:p>
    <w:p w14:paraId="7D8A2BEF" w14:textId="69843CBA" w:rsidR="001E4ED5" w:rsidRDefault="00EE22A6" w:rsidP="00D66D4A">
      <w:pPr>
        <w:spacing w:after="120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1E4ED5" w:rsidRPr="00297C5A">
        <w:rPr>
          <w:sz w:val="24"/>
          <w:szCs w:val="24"/>
        </w:rPr>
        <w:t>oskytovateľ</w:t>
      </w:r>
      <w:r>
        <w:rPr>
          <w:sz w:val="24"/>
          <w:szCs w:val="24"/>
        </w:rPr>
        <w:t xml:space="preserve"> NFP</w:t>
      </w:r>
      <w:r w:rsidR="001E4ED5" w:rsidRPr="00297C5A">
        <w:rPr>
          <w:sz w:val="24"/>
          <w:szCs w:val="24"/>
        </w:rPr>
        <w:t xml:space="preserve"> zodpovedá za udelenie náhrady v súlade s článkom 5</w:t>
      </w:r>
      <w:r w:rsidR="00D66D4A">
        <w:rPr>
          <w:sz w:val="24"/>
          <w:szCs w:val="24"/>
        </w:rPr>
        <w:t xml:space="preserve"> </w:t>
      </w:r>
      <w:r w:rsidR="001E4ED5" w:rsidRPr="00297C5A">
        <w:rPr>
          <w:sz w:val="24"/>
          <w:szCs w:val="24"/>
        </w:rPr>
        <w:t xml:space="preserve">rozhodnutia, podľa ktorého </w:t>
      </w:r>
      <w:r w:rsidR="001E4ED5" w:rsidRPr="00D44D6F">
        <w:rPr>
          <w:b/>
          <w:sz w:val="24"/>
          <w:szCs w:val="24"/>
        </w:rPr>
        <w:t>výška náhrady nepresiahne sumu potrebnú na pokrytie čistých nákladov,</w:t>
      </w:r>
      <w:r w:rsidR="00D66D4A" w:rsidRPr="00D44D6F">
        <w:rPr>
          <w:b/>
          <w:sz w:val="24"/>
          <w:szCs w:val="24"/>
        </w:rPr>
        <w:t xml:space="preserve"> </w:t>
      </w:r>
      <w:r w:rsidR="001E4ED5" w:rsidRPr="00D44D6F">
        <w:rPr>
          <w:b/>
          <w:sz w:val="24"/>
          <w:szCs w:val="24"/>
        </w:rPr>
        <w:t>ktoré vznikli pri plnení záväzkov služieb vo verejnom záujme a primeraný zisk.</w:t>
      </w:r>
    </w:p>
    <w:p w14:paraId="09C2B7CA" w14:textId="77777777" w:rsidR="00492245" w:rsidRPr="00492245" w:rsidRDefault="00492245" w:rsidP="00D66D4A">
      <w:pPr>
        <w:spacing w:after="120"/>
        <w:ind w:firstLine="708"/>
        <w:jc w:val="both"/>
        <w:rPr>
          <w:sz w:val="24"/>
          <w:szCs w:val="24"/>
        </w:rPr>
      </w:pPr>
    </w:p>
    <w:p w14:paraId="59F33717" w14:textId="36B1E667" w:rsidR="00492245" w:rsidRPr="00297C5A" w:rsidRDefault="00492245" w:rsidP="004922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Výška NFP</w:t>
      </w:r>
      <w:r w:rsidRPr="00B35A93">
        <w:rPr>
          <w:sz w:val="24"/>
          <w:szCs w:val="24"/>
        </w:rPr>
        <w:t xml:space="preserve"> = </w:t>
      </w:r>
      <w:r>
        <w:rPr>
          <w:sz w:val="24"/>
          <w:szCs w:val="24"/>
        </w:rPr>
        <w:t xml:space="preserve">výška náhrady </w:t>
      </w:r>
    </w:p>
    <w:p w14:paraId="7A29B1A6" w14:textId="77777777" w:rsidR="00D36FBD" w:rsidRDefault="00D36FBD" w:rsidP="00D36FBD">
      <w:p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</w:p>
    <w:p w14:paraId="25158FED" w14:textId="3C9B283A" w:rsidR="00D36FBD" w:rsidRDefault="00D36FBD" w:rsidP="00D36FBD">
      <w:p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Výška náhrady sa vypočíta podľa vzorca:</w:t>
      </w:r>
    </w:p>
    <w:p w14:paraId="0F37A630" w14:textId="30F54A6D" w:rsidR="00492245" w:rsidRDefault="00492245" w:rsidP="00D66D4A">
      <w:pPr>
        <w:spacing w:after="120"/>
        <w:ind w:firstLine="708"/>
        <w:jc w:val="both"/>
        <w:rPr>
          <w:sz w:val="24"/>
          <w:szCs w:val="24"/>
        </w:rPr>
      </w:pPr>
    </w:p>
    <w:p w14:paraId="7D8A2BF0" w14:textId="6ABD0E40" w:rsidR="00D66D4A" w:rsidRPr="00297C5A" w:rsidRDefault="00D66D4A" w:rsidP="00933FF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ind w:firstLine="708"/>
        <w:jc w:val="both"/>
        <w:rPr>
          <w:sz w:val="24"/>
          <w:szCs w:val="24"/>
        </w:rPr>
      </w:pPr>
      <w:r w:rsidRPr="00B35A93">
        <w:rPr>
          <w:sz w:val="24"/>
          <w:szCs w:val="24"/>
        </w:rPr>
        <w:t xml:space="preserve">Výška náhrady = čisté náklady </w:t>
      </w:r>
      <w:r w:rsidR="00717954">
        <w:rPr>
          <w:sz w:val="24"/>
          <w:szCs w:val="24"/>
        </w:rPr>
        <w:t>+ primeraný zisk</w:t>
      </w:r>
    </w:p>
    <w:p w14:paraId="0E5B4A2E" w14:textId="77777777" w:rsidR="00240597" w:rsidRDefault="00240597" w:rsidP="00070FC6">
      <w:pPr>
        <w:spacing w:after="120" w:line="240" w:lineRule="auto"/>
        <w:ind w:firstLine="709"/>
        <w:jc w:val="both"/>
        <w:rPr>
          <w:sz w:val="24"/>
          <w:szCs w:val="24"/>
        </w:rPr>
      </w:pPr>
    </w:p>
    <w:p w14:paraId="2DDB100B" w14:textId="776028E0" w:rsidR="00A74CE3" w:rsidRDefault="00A74CE3" w:rsidP="00070FC6">
      <w:p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Čisté náklady sa vypočítajú podľa vzorca:</w:t>
      </w:r>
    </w:p>
    <w:p w14:paraId="318A56A3" w14:textId="77777777" w:rsidR="007465BD" w:rsidRDefault="007465BD" w:rsidP="00070FC6">
      <w:p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</w:p>
    <w:p w14:paraId="588E6785" w14:textId="20031F93" w:rsidR="00A74CE3" w:rsidRPr="00297C5A" w:rsidRDefault="00A74CE3" w:rsidP="00B35A9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ind w:firstLine="708"/>
        <w:jc w:val="both"/>
        <w:rPr>
          <w:sz w:val="24"/>
          <w:szCs w:val="24"/>
        </w:rPr>
      </w:pPr>
      <w:r w:rsidRPr="00B35A93">
        <w:rPr>
          <w:sz w:val="24"/>
          <w:szCs w:val="24"/>
        </w:rPr>
        <w:t>Čisté ná</w:t>
      </w:r>
      <w:r w:rsidR="00BB47A5">
        <w:rPr>
          <w:sz w:val="24"/>
          <w:szCs w:val="24"/>
        </w:rPr>
        <w:t>klady</w:t>
      </w:r>
      <w:r w:rsidRPr="00B35A93">
        <w:rPr>
          <w:sz w:val="24"/>
          <w:szCs w:val="24"/>
        </w:rPr>
        <w:t xml:space="preserve"> = náklady - príjem z</w:t>
      </w:r>
      <w:r w:rsidR="00EF3065">
        <w:rPr>
          <w:sz w:val="24"/>
          <w:szCs w:val="24"/>
        </w:rPr>
        <w:t>o</w:t>
      </w:r>
      <w:r w:rsidRPr="00B35A93">
        <w:rPr>
          <w:sz w:val="24"/>
          <w:szCs w:val="24"/>
        </w:rPr>
        <w:t xml:space="preserve"> služby</w:t>
      </w:r>
      <w:r w:rsidR="00EF3065">
        <w:rPr>
          <w:sz w:val="24"/>
          <w:szCs w:val="24"/>
        </w:rPr>
        <w:t xml:space="preserve"> všeobecného hospodárskeho záujmu</w:t>
      </w:r>
    </w:p>
    <w:p w14:paraId="3FCC6B46" w14:textId="77777777" w:rsidR="007465BD" w:rsidRDefault="00A74CE3" w:rsidP="00070FC6">
      <w:p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C8639F3" w14:textId="0A0AA727" w:rsidR="00A74CE3" w:rsidRDefault="00A74CE3" w:rsidP="00070FC6">
      <w:p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Náklady = celkové náklady potrebné na realizáciu projektu</w:t>
      </w:r>
      <w:r w:rsidR="00BF50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(celkové oprávnené výdavky</w:t>
      </w:r>
      <w:r w:rsidR="00BF5040">
        <w:rPr>
          <w:sz w:val="24"/>
          <w:szCs w:val="24"/>
        </w:rPr>
        <w:t xml:space="preserve"> projektu + ostatné výdavky súvisiace so SVHZ</w:t>
      </w:r>
      <w:r>
        <w:rPr>
          <w:sz w:val="24"/>
          <w:szCs w:val="24"/>
        </w:rPr>
        <w:t>)</w:t>
      </w:r>
      <w:r w:rsidR="00BF5040">
        <w:rPr>
          <w:sz w:val="24"/>
          <w:szCs w:val="24"/>
        </w:rPr>
        <w:t xml:space="preserve"> v rámci trvania poverenia</w:t>
      </w:r>
    </w:p>
    <w:p w14:paraId="66447F01" w14:textId="32847278" w:rsidR="00A74CE3" w:rsidRDefault="00A74CE3" w:rsidP="00070FC6">
      <w:p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Príjem = celý príjem získaný zo služby všeobecného hospodárskeho záujmu v rámci </w:t>
      </w:r>
      <w:r w:rsidR="007465BD">
        <w:rPr>
          <w:sz w:val="24"/>
          <w:szCs w:val="24"/>
        </w:rPr>
        <w:t xml:space="preserve">trvania poverenia </w:t>
      </w:r>
    </w:p>
    <w:p w14:paraId="2955F298" w14:textId="77777777" w:rsidR="008C1215" w:rsidRDefault="008C1215" w:rsidP="008C1215">
      <w:pPr>
        <w:autoSpaceDE w:val="0"/>
        <w:autoSpaceDN w:val="0"/>
        <w:adjustRightInd w:val="0"/>
        <w:spacing w:after="120" w:line="240" w:lineRule="auto"/>
        <w:jc w:val="both"/>
        <w:rPr>
          <w:rFonts w:cs="TT15Ct00"/>
          <w:sz w:val="24"/>
          <w:szCs w:val="24"/>
        </w:rPr>
      </w:pPr>
      <w:r w:rsidRPr="00070FC6">
        <w:rPr>
          <w:rFonts w:cs="TT15Et00"/>
          <w:sz w:val="24"/>
          <w:szCs w:val="24"/>
          <w:u w:val="single"/>
        </w:rPr>
        <w:t>Primeraný zisk</w:t>
      </w:r>
      <w:r w:rsidRPr="00070FC6">
        <w:rPr>
          <w:rFonts w:cs="TT15Et00"/>
          <w:sz w:val="24"/>
          <w:szCs w:val="24"/>
        </w:rPr>
        <w:t xml:space="preserve"> </w:t>
      </w:r>
      <w:r w:rsidRPr="00070FC6">
        <w:rPr>
          <w:rFonts w:cs="TT15Ct00"/>
          <w:sz w:val="24"/>
          <w:szCs w:val="24"/>
        </w:rPr>
        <w:t xml:space="preserve">znamená </w:t>
      </w:r>
      <w:r w:rsidRPr="00070FC6">
        <w:rPr>
          <w:rFonts w:cs="TT15Et00"/>
          <w:sz w:val="24"/>
          <w:szCs w:val="24"/>
        </w:rPr>
        <w:t>mieru rentability kapitálu</w:t>
      </w:r>
      <w:r w:rsidRPr="00070FC6">
        <w:rPr>
          <w:rFonts w:cs="TT15Ct00"/>
          <w:sz w:val="24"/>
          <w:szCs w:val="24"/>
        </w:rPr>
        <w:t>, ktorú by vyžadoval bežný podnik</w:t>
      </w:r>
      <w:r>
        <w:rPr>
          <w:rFonts w:cs="TT15Ct00"/>
          <w:sz w:val="24"/>
          <w:szCs w:val="24"/>
        </w:rPr>
        <w:t xml:space="preserve"> </w:t>
      </w:r>
      <w:r w:rsidRPr="00070FC6">
        <w:rPr>
          <w:rFonts w:cs="TT15Ct00"/>
          <w:sz w:val="24"/>
          <w:szCs w:val="24"/>
        </w:rPr>
        <w:t>zvažujúci</w:t>
      </w:r>
      <w:r>
        <w:rPr>
          <w:rFonts w:cs="TT15Ct00"/>
          <w:sz w:val="24"/>
          <w:szCs w:val="24"/>
        </w:rPr>
        <w:t xml:space="preserve"> </w:t>
      </w:r>
      <w:r w:rsidRPr="00070FC6">
        <w:rPr>
          <w:rFonts w:cs="TT15Ct00"/>
          <w:sz w:val="24"/>
          <w:szCs w:val="24"/>
        </w:rPr>
        <w:t>poskytovanie služieb všeobecného hospodárskeho záujmu pri zohľadnení miery rizika, a to na dĺžku</w:t>
      </w:r>
      <w:r>
        <w:rPr>
          <w:rFonts w:cs="TT15Ct00"/>
          <w:sz w:val="24"/>
          <w:szCs w:val="24"/>
        </w:rPr>
        <w:t xml:space="preserve"> </w:t>
      </w:r>
      <w:r w:rsidRPr="00070FC6">
        <w:rPr>
          <w:rFonts w:cs="TT15Ct00"/>
          <w:sz w:val="24"/>
          <w:szCs w:val="24"/>
        </w:rPr>
        <w:t>trvania poverenia.</w:t>
      </w:r>
    </w:p>
    <w:p w14:paraId="7D8A2BFB" w14:textId="77777777" w:rsidR="00036F19" w:rsidRDefault="00036F19" w:rsidP="00036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4"/>
          <w:szCs w:val="24"/>
        </w:rPr>
      </w:pPr>
      <w:r w:rsidRPr="00297C5A">
        <w:rPr>
          <w:sz w:val="24"/>
          <w:szCs w:val="24"/>
        </w:rPr>
        <w:t>Ak sú všetky činnosti prijímateľa obmedzené na službu všeobecného hospodárskeho</w:t>
      </w:r>
      <w:r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záujmu, výkonom ktorej je poverený v rámci projektu, možno zohľadniť všetky jeho</w:t>
      </w:r>
      <w:r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náklady.</w:t>
      </w:r>
    </w:p>
    <w:p w14:paraId="7D8A2BFC" w14:textId="77777777" w:rsidR="00036F19" w:rsidRPr="00297C5A" w:rsidRDefault="00036F19" w:rsidP="00036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4"/>
          <w:szCs w:val="24"/>
        </w:rPr>
      </w:pPr>
      <w:r w:rsidRPr="00297C5A">
        <w:rPr>
          <w:sz w:val="24"/>
          <w:szCs w:val="24"/>
        </w:rPr>
        <w:t>Ak prijímateľ vykonáva aj činnosti, ktoré nespadajú do rozsahu služby všeobecného</w:t>
      </w:r>
      <w:r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hospodárskeho záujmu, vykonávaním ktorej je poverený v rámci projektu, možno zohľadniť</w:t>
      </w:r>
      <w:r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len náklady súvisiace so službou všeobecného hospodárskeho záujmu v rámci projektu.</w:t>
      </w:r>
    </w:p>
    <w:p w14:paraId="3D674CAF" w14:textId="77777777" w:rsidR="000035E0" w:rsidRPr="00AA40F7" w:rsidRDefault="000035E0" w:rsidP="000035E0">
      <w:pPr>
        <w:pStyle w:val="Zkladntext"/>
        <w:spacing w:before="120"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cs-CZ"/>
        </w:rPr>
      </w:pPr>
      <w:r w:rsidRPr="00AA40F7">
        <w:rPr>
          <w:rFonts w:eastAsia="Times New Roman" w:cs="Times New Roman"/>
          <w:sz w:val="24"/>
          <w:szCs w:val="24"/>
          <w:lang w:eastAsia="cs-CZ"/>
        </w:rPr>
        <w:t xml:space="preserve">Náklady, ktoré sa zohľadňujú pre podslužbu </w:t>
      </w:r>
      <w:r w:rsidRPr="00AA40F7">
        <w:rPr>
          <w:rFonts w:eastAsia="Times New Roman" w:cs="Times New Roman"/>
          <w:b/>
          <w:sz w:val="24"/>
          <w:szCs w:val="24"/>
          <w:lang w:eastAsia="cs-CZ"/>
        </w:rPr>
        <w:t>nájomného bývania s prvkami prestupného bývania</w:t>
      </w:r>
      <w:r w:rsidRPr="00AA40F7">
        <w:rPr>
          <w:rFonts w:eastAsia="Times New Roman" w:cs="Times New Roman"/>
          <w:sz w:val="24"/>
          <w:szCs w:val="24"/>
          <w:lang w:eastAsia="cs-CZ"/>
        </w:rPr>
        <w:t xml:space="preserve"> zahŕňajú náklady spojené s investíciami týkajúcimi sa infraštruktúry potrebnej na poskytovanie SVHZ. </w:t>
      </w:r>
    </w:p>
    <w:p w14:paraId="3EF5B2B6" w14:textId="77777777" w:rsidR="000035E0" w:rsidRPr="00AA40F7" w:rsidRDefault="000035E0" w:rsidP="000035E0">
      <w:pPr>
        <w:spacing w:before="120"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cs-CZ"/>
        </w:rPr>
      </w:pPr>
      <w:r w:rsidRPr="00AA40F7">
        <w:rPr>
          <w:rFonts w:eastAsia="Times New Roman" w:cs="Times New Roman"/>
          <w:sz w:val="24"/>
          <w:szCs w:val="24"/>
          <w:lang w:eastAsia="cs-CZ"/>
        </w:rPr>
        <w:t xml:space="preserve">Náklady pre podslužbu </w:t>
      </w:r>
      <w:r w:rsidRPr="00AA40F7">
        <w:rPr>
          <w:rFonts w:eastAsia="Times New Roman" w:cs="Times New Roman"/>
          <w:b/>
          <w:sz w:val="24"/>
          <w:szCs w:val="24"/>
          <w:u w:val="single"/>
          <w:lang w:eastAsia="cs-CZ"/>
        </w:rPr>
        <w:t>výkonu sociálnej práce asistenta bývania</w:t>
      </w:r>
      <w:r w:rsidRPr="00AA40F7">
        <w:rPr>
          <w:rFonts w:eastAsia="Times New Roman" w:cs="Times New Roman"/>
          <w:sz w:val="24"/>
          <w:szCs w:val="24"/>
          <w:lang w:eastAsia="cs-CZ"/>
        </w:rPr>
        <w:t xml:space="preserve"> zahŕňajú všetky náklady, ktoré vznikli počas poskytovania SVHZ. Vypočítajú sa všeobecne uznávanými účtovnými zásadami takto:</w:t>
      </w:r>
    </w:p>
    <w:p w14:paraId="72D5C17D" w14:textId="77777777" w:rsidR="000035E0" w:rsidRPr="00AA40F7" w:rsidRDefault="000035E0" w:rsidP="000035E0">
      <w:pPr>
        <w:numPr>
          <w:ilvl w:val="5"/>
          <w:numId w:val="21"/>
        </w:numPr>
        <w:spacing w:before="120" w:after="0" w:line="240" w:lineRule="auto"/>
        <w:ind w:left="851" w:hanging="425"/>
        <w:jc w:val="both"/>
        <w:outlineLvl w:val="0"/>
        <w:rPr>
          <w:rFonts w:eastAsia="Times New Roman" w:cs="Times New Roman"/>
          <w:sz w:val="24"/>
          <w:szCs w:val="24"/>
          <w:lang w:eastAsia="cs-CZ"/>
        </w:rPr>
      </w:pPr>
      <w:r w:rsidRPr="00AA40F7">
        <w:rPr>
          <w:rFonts w:eastAsia="Times New Roman" w:cs="Times New Roman"/>
          <w:sz w:val="24"/>
          <w:szCs w:val="24"/>
          <w:lang w:eastAsia="cs-CZ"/>
        </w:rPr>
        <w:t>ak sú činnosti príslušného podniku obmedzené na SVHZ, možno zohľadniť všetky jeho náklady,</w:t>
      </w:r>
    </w:p>
    <w:p w14:paraId="0D6CBC4B" w14:textId="77777777" w:rsidR="000035E0" w:rsidRPr="00AA40F7" w:rsidRDefault="000035E0" w:rsidP="000035E0">
      <w:pPr>
        <w:numPr>
          <w:ilvl w:val="5"/>
          <w:numId w:val="21"/>
        </w:numPr>
        <w:spacing w:before="120" w:after="0" w:line="240" w:lineRule="auto"/>
        <w:ind w:left="851" w:hanging="425"/>
        <w:jc w:val="both"/>
        <w:outlineLvl w:val="0"/>
        <w:rPr>
          <w:rFonts w:eastAsia="Times New Roman" w:cs="Times New Roman"/>
          <w:sz w:val="24"/>
          <w:szCs w:val="24"/>
          <w:lang w:eastAsia="cs-CZ"/>
        </w:rPr>
      </w:pPr>
      <w:r w:rsidRPr="00AA40F7">
        <w:rPr>
          <w:rFonts w:eastAsia="Times New Roman" w:cs="Times New Roman"/>
          <w:sz w:val="24"/>
          <w:szCs w:val="24"/>
          <w:lang w:eastAsia="cs-CZ"/>
        </w:rPr>
        <w:t xml:space="preserve">ak podnik vykonáva aj činnosti, ktoré nespadajú do rozsahu SVHZ, možno zohľadniť len náklady súvisiace so SVHZ. </w:t>
      </w:r>
    </w:p>
    <w:p w14:paraId="6A2ED18E" w14:textId="77777777" w:rsidR="000035E0" w:rsidRPr="00AA40F7" w:rsidRDefault="000035E0" w:rsidP="00070FC6">
      <w:pPr>
        <w:spacing w:after="120" w:line="240" w:lineRule="auto"/>
        <w:ind w:firstLine="357"/>
        <w:jc w:val="both"/>
        <w:rPr>
          <w:sz w:val="24"/>
          <w:szCs w:val="24"/>
        </w:rPr>
      </w:pPr>
    </w:p>
    <w:p w14:paraId="7D8A2C02" w14:textId="58732A24" w:rsidR="001E4ED5" w:rsidRPr="00297C5A" w:rsidRDefault="001E4ED5" w:rsidP="00DE47A2">
      <w:pPr>
        <w:spacing w:after="120" w:line="240" w:lineRule="auto"/>
        <w:jc w:val="both"/>
        <w:rPr>
          <w:sz w:val="24"/>
          <w:szCs w:val="24"/>
        </w:rPr>
      </w:pPr>
      <w:r w:rsidRPr="00297C5A">
        <w:rPr>
          <w:sz w:val="24"/>
          <w:szCs w:val="24"/>
        </w:rPr>
        <w:t xml:space="preserve">Náklady uvedené v schválenom rozpočte projektu, ktoré preukázateľne nesúvisia so </w:t>
      </w:r>
      <w:r w:rsidR="000035E0">
        <w:rPr>
          <w:sz w:val="24"/>
          <w:szCs w:val="24"/>
        </w:rPr>
        <w:t>SVHZ</w:t>
      </w:r>
      <w:r w:rsidRPr="00297C5A">
        <w:rPr>
          <w:sz w:val="24"/>
          <w:szCs w:val="24"/>
        </w:rPr>
        <w:t>, nebudú uznané za oprávnené výdavky, a teda nebudú</w:t>
      </w:r>
      <w:r w:rsidR="00036F19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preplatené z projek</w:t>
      </w:r>
      <w:r w:rsidR="006B7CEE">
        <w:rPr>
          <w:sz w:val="24"/>
          <w:szCs w:val="24"/>
        </w:rPr>
        <w:t>t</w:t>
      </w:r>
      <w:r w:rsidRPr="00297C5A">
        <w:rPr>
          <w:sz w:val="24"/>
          <w:szCs w:val="24"/>
        </w:rPr>
        <w:t>u ako náhrada.</w:t>
      </w:r>
    </w:p>
    <w:p w14:paraId="4E929565" w14:textId="14CA3023" w:rsidR="008E2A6D" w:rsidRDefault="001572FD" w:rsidP="001572FD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Ostatné výdavky súvisiace so SVHZ </w:t>
      </w:r>
      <w:r w:rsidR="006417D0">
        <w:rPr>
          <w:sz w:val="24"/>
          <w:szCs w:val="24"/>
        </w:rPr>
        <w:t>p</w:t>
      </w:r>
      <w:r>
        <w:rPr>
          <w:sz w:val="24"/>
          <w:szCs w:val="24"/>
        </w:rPr>
        <w:t>okrýva</w:t>
      </w:r>
      <w:r w:rsidR="006417D0">
        <w:rPr>
          <w:sz w:val="24"/>
          <w:szCs w:val="24"/>
        </w:rPr>
        <w:t>jú najmä</w:t>
      </w:r>
      <w:r>
        <w:rPr>
          <w:sz w:val="24"/>
          <w:szCs w:val="24"/>
        </w:rPr>
        <w:t>:</w:t>
      </w:r>
    </w:p>
    <w:p w14:paraId="4B0C4305" w14:textId="5AA5374A" w:rsidR="001572FD" w:rsidRPr="00297C5A" w:rsidRDefault="001572FD" w:rsidP="001572FD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1572FD">
        <w:rPr>
          <w:sz w:val="24"/>
          <w:szCs w:val="24"/>
        </w:rPr>
        <w:t>umu všetkých skutočných/plánovaných výdavkov, ktoré nespadajú do celkových oprávnených výdavkov proj</w:t>
      </w:r>
      <w:r>
        <w:rPr>
          <w:sz w:val="24"/>
          <w:szCs w:val="24"/>
        </w:rPr>
        <w:t>ektu</w:t>
      </w:r>
      <w:r w:rsidR="00DE47A2">
        <w:rPr>
          <w:sz w:val="24"/>
          <w:szCs w:val="24"/>
        </w:rPr>
        <w:t>,</w:t>
      </w:r>
      <w:r>
        <w:rPr>
          <w:sz w:val="24"/>
          <w:szCs w:val="24"/>
        </w:rPr>
        <w:t xml:space="preserve"> a ktoré vznikli/vzniknú poč</w:t>
      </w:r>
      <w:r w:rsidRPr="001572FD">
        <w:rPr>
          <w:sz w:val="24"/>
          <w:szCs w:val="24"/>
        </w:rPr>
        <w:t xml:space="preserve">as poskytovania </w:t>
      </w:r>
      <w:r w:rsidR="002A448B">
        <w:rPr>
          <w:sz w:val="24"/>
          <w:szCs w:val="24"/>
        </w:rPr>
        <w:t>SVHZ</w:t>
      </w:r>
      <w:r w:rsidRPr="001572FD">
        <w:rPr>
          <w:sz w:val="24"/>
          <w:szCs w:val="24"/>
        </w:rPr>
        <w:t xml:space="preserve">. Jedná sa napr. o výdavky na dodávku elektrickej energie, tepla na vykurovanie a prípravu teplej úžitkovej vody, pitnej a úžitkovej vody pre domácnosť, poplatkov za plyn, odvádzanie </w:t>
      </w:r>
      <w:r w:rsidRPr="001572FD">
        <w:rPr>
          <w:sz w:val="24"/>
          <w:szCs w:val="24"/>
        </w:rPr>
        <w:lastRenderedPageBreak/>
        <w:t xml:space="preserve">odpadovej vody z domácností, osvetlenie a upratovanie spoločných priestorov v dome, </w:t>
      </w:r>
      <w:r w:rsidR="006417D0" w:rsidRPr="006417D0">
        <w:rPr>
          <w:sz w:val="24"/>
          <w:szCs w:val="24"/>
        </w:rPr>
        <w:t xml:space="preserve">správa </w:t>
      </w:r>
      <w:r w:rsidR="006417D0">
        <w:rPr>
          <w:sz w:val="24"/>
          <w:szCs w:val="24"/>
        </w:rPr>
        <w:t xml:space="preserve">budovy, správa </w:t>
      </w:r>
      <w:r w:rsidR="006417D0" w:rsidRPr="006417D0">
        <w:rPr>
          <w:sz w:val="24"/>
          <w:szCs w:val="24"/>
        </w:rPr>
        <w:t xml:space="preserve">Systému bývania, </w:t>
      </w:r>
      <w:r w:rsidRPr="001572FD">
        <w:rPr>
          <w:sz w:val="24"/>
          <w:szCs w:val="24"/>
        </w:rPr>
        <w:t>atď.</w:t>
      </w:r>
    </w:p>
    <w:p w14:paraId="7D8A2C04" w14:textId="7247F1E9" w:rsidR="001E4ED5" w:rsidRPr="00760C80" w:rsidRDefault="00760C80" w:rsidP="00297C5A">
      <w:pPr>
        <w:spacing w:after="120"/>
        <w:jc w:val="both"/>
        <w:rPr>
          <w:b/>
          <w:sz w:val="24"/>
          <w:szCs w:val="24"/>
        </w:rPr>
      </w:pPr>
      <w:r w:rsidRPr="00760C80">
        <w:rPr>
          <w:b/>
          <w:sz w:val="24"/>
          <w:szCs w:val="24"/>
        </w:rPr>
        <w:t xml:space="preserve">3. </w:t>
      </w:r>
      <w:r w:rsidR="001E4ED5" w:rsidRPr="00760C80">
        <w:rPr>
          <w:b/>
          <w:sz w:val="24"/>
          <w:szCs w:val="24"/>
        </w:rPr>
        <w:t>Metodika výpočtu primeraného zisku</w:t>
      </w:r>
    </w:p>
    <w:p w14:paraId="7D8A2C05" w14:textId="77777777" w:rsidR="00036F19" w:rsidRDefault="001E4ED5" w:rsidP="00070FC6">
      <w:pPr>
        <w:spacing w:after="120" w:line="240" w:lineRule="auto"/>
        <w:ind w:firstLine="709"/>
        <w:jc w:val="both"/>
        <w:rPr>
          <w:sz w:val="24"/>
          <w:szCs w:val="24"/>
        </w:rPr>
      </w:pPr>
      <w:r w:rsidRPr="00297C5A">
        <w:rPr>
          <w:sz w:val="24"/>
          <w:szCs w:val="24"/>
        </w:rPr>
        <w:t>Väčšina služieb všeobecného hospodárskeho záujmu v rámci programu bude pravdepodobne</w:t>
      </w:r>
      <w:r w:rsidR="00036F19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poskytovaná bez dosahovania zisku, avšak v prípade, že by poskytovanie služby malo byť spojené</w:t>
      </w:r>
      <w:r w:rsidR="00036F19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s dosahovaním zisku, je nutné sledovať jeho primeranosť.</w:t>
      </w:r>
    </w:p>
    <w:p w14:paraId="7D8A2C07" w14:textId="15989E69" w:rsidR="001E4ED5" w:rsidRPr="00297C5A" w:rsidRDefault="001E4ED5" w:rsidP="00036F19">
      <w:pPr>
        <w:spacing w:after="120"/>
        <w:ind w:firstLine="708"/>
        <w:jc w:val="both"/>
        <w:rPr>
          <w:sz w:val="24"/>
          <w:szCs w:val="24"/>
        </w:rPr>
      </w:pPr>
      <w:r w:rsidRPr="00297C5A">
        <w:rPr>
          <w:sz w:val="24"/>
          <w:szCs w:val="24"/>
        </w:rPr>
        <w:t xml:space="preserve">Miera rentability kapitálu je vymedzená ako </w:t>
      </w:r>
      <w:r w:rsidRPr="00070FC6">
        <w:rPr>
          <w:b/>
          <w:sz w:val="24"/>
          <w:szCs w:val="24"/>
        </w:rPr>
        <w:t>vnútorná miera návratnosti (IRR)</w:t>
      </w:r>
      <w:r w:rsidRPr="00297C5A">
        <w:rPr>
          <w:sz w:val="24"/>
          <w:szCs w:val="24"/>
        </w:rPr>
        <w:t>, ktorú podnik</w:t>
      </w:r>
      <w:r w:rsidR="00036F19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dosiahne zo svojho investovaného kapitálu počas doby trvania pr</w:t>
      </w:r>
      <w:r w:rsidR="00070FC6">
        <w:rPr>
          <w:sz w:val="24"/>
          <w:szCs w:val="24"/>
        </w:rPr>
        <w:t>ojektu</w:t>
      </w:r>
      <w:r w:rsidRPr="00297C5A">
        <w:rPr>
          <w:sz w:val="24"/>
          <w:szCs w:val="24"/>
        </w:rPr>
        <w:t>. Miera rizika závisí od</w:t>
      </w:r>
      <w:r w:rsidR="00036F19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príslušného sektora, typu služby a povahy náhrady. Vnútorná miera návratnosti (IRR) vyplýva z</w:t>
      </w:r>
      <w:r w:rsidR="00036F19">
        <w:rPr>
          <w:sz w:val="24"/>
          <w:szCs w:val="24"/>
        </w:rPr>
        <w:t> </w:t>
      </w:r>
      <w:r w:rsidRPr="00297C5A">
        <w:rPr>
          <w:sz w:val="24"/>
          <w:szCs w:val="24"/>
        </w:rPr>
        <w:t>čistej</w:t>
      </w:r>
      <w:r w:rsidR="00036F19">
        <w:rPr>
          <w:sz w:val="24"/>
          <w:szCs w:val="24"/>
        </w:rPr>
        <w:t xml:space="preserve"> </w:t>
      </w:r>
      <w:r w:rsidR="00F71B60">
        <w:rPr>
          <w:sz w:val="24"/>
          <w:szCs w:val="24"/>
        </w:rPr>
        <w:t>súčasnej hodnoty</w:t>
      </w:r>
      <w:r w:rsidRPr="00297C5A">
        <w:rPr>
          <w:sz w:val="24"/>
          <w:szCs w:val="24"/>
        </w:rPr>
        <w:t xml:space="preserve"> ako funkcie vnútornej miery návratnosti. Miera návratnosti, pre ktorú táto</w:t>
      </w:r>
      <w:r w:rsidR="00036F19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funkcia je nula, je vnútorná miera návratnosti.</w:t>
      </w:r>
    </w:p>
    <w:p w14:paraId="7D8A2C13" w14:textId="6BC24A0C" w:rsidR="00036F19" w:rsidRDefault="001E4ED5" w:rsidP="00036F19">
      <w:pPr>
        <w:spacing w:after="120"/>
        <w:ind w:firstLine="708"/>
        <w:jc w:val="both"/>
        <w:rPr>
          <w:b/>
          <w:sz w:val="24"/>
          <w:szCs w:val="24"/>
        </w:rPr>
      </w:pPr>
      <w:r w:rsidRPr="00297C5A">
        <w:rPr>
          <w:sz w:val="24"/>
          <w:szCs w:val="24"/>
        </w:rPr>
        <w:t>Ak IRR nepresahuje re</w:t>
      </w:r>
      <w:r w:rsidR="007079B6">
        <w:rPr>
          <w:sz w:val="24"/>
          <w:szCs w:val="24"/>
        </w:rPr>
        <w:t>levantnú swapovú úrokovú mieru</w:t>
      </w:r>
      <w:r w:rsidR="007079B6">
        <w:rPr>
          <w:rStyle w:val="Odkaznapoznmkupodiarou"/>
          <w:sz w:val="24"/>
          <w:szCs w:val="24"/>
        </w:rPr>
        <w:footnoteReference w:id="5"/>
      </w:r>
      <w:r w:rsidRPr="00297C5A">
        <w:rPr>
          <w:sz w:val="24"/>
          <w:szCs w:val="24"/>
        </w:rPr>
        <w:t xml:space="preserve"> zvýšenú o prémiu vo výške 100</w:t>
      </w:r>
      <w:r w:rsidR="00036F19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bázických bodov, považuje sa za primeranú.</w:t>
      </w:r>
      <w:r w:rsidR="008E2875" w:rsidRPr="008E2875">
        <w:rPr>
          <w:sz w:val="24"/>
          <w:szCs w:val="24"/>
        </w:rPr>
        <w:t xml:space="preserve"> </w:t>
      </w:r>
      <w:r w:rsidR="00A32EA8" w:rsidRPr="00297C5A">
        <w:rPr>
          <w:sz w:val="24"/>
          <w:szCs w:val="24"/>
        </w:rPr>
        <w:t>Relevantná swapová úroková miera je swapová</w:t>
      </w:r>
      <w:r w:rsidR="0092134D">
        <w:rPr>
          <w:sz w:val="24"/>
          <w:szCs w:val="24"/>
        </w:rPr>
        <w:t xml:space="preserve"> </w:t>
      </w:r>
      <w:r w:rsidR="00A32EA8" w:rsidRPr="00297C5A">
        <w:rPr>
          <w:sz w:val="24"/>
          <w:szCs w:val="24"/>
        </w:rPr>
        <w:t>úroková miera</w:t>
      </w:r>
      <w:bookmarkStart w:id="2" w:name="_Ref517775221"/>
      <w:r w:rsidR="0092134D">
        <w:rPr>
          <w:rStyle w:val="Odkaznapoznmkupodiarou"/>
          <w:sz w:val="24"/>
          <w:szCs w:val="24"/>
        </w:rPr>
        <w:footnoteReference w:id="6"/>
      </w:r>
      <w:bookmarkEnd w:id="2"/>
      <w:r w:rsidR="00A32EA8" w:rsidRPr="00297C5A">
        <w:rPr>
          <w:sz w:val="24"/>
          <w:szCs w:val="24"/>
        </w:rPr>
        <w:t>, ktorej splatnosť a</w:t>
      </w:r>
      <w:r w:rsidR="00A32EA8">
        <w:rPr>
          <w:sz w:val="24"/>
          <w:szCs w:val="24"/>
        </w:rPr>
        <w:t> </w:t>
      </w:r>
      <w:r w:rsidR="00A32EA8" w:rsidRPr="00297C5A">
        <w:rPr>
          <w:sz w:val="24"/>
          <w:szCs w:val="24"/>
        </w:rPr>
        <w:t>mena</w:t>
      </w:r>
      <w:r w:rsidR="00A32EA8">
        <w:rPr>
          <w:sz w:val="24"/>
          <w:szCs w:val="24"/>
        </w:rPr>
        <w:t xml:space="preserve"> </w:t>
      </w:r>
      <w:r w:rsidR="00A32EA8" w:rsidRPr="00297C5A">
        <w:rPr>
          <w:sz w:val="24"/>
          <w:szCs w:val="24"/>
        </w:rPr>
        <w:t>zodpovedajú tr</w:t>
      </w:r>
      <w:r w:rsidR="00A32EA8">
        <w:rPr>
          <w:sz w:val="24"/>
          <w:szCs w:val="24"/>
        </w:rPr>
        <w:t xml:space="preserve">vaniu a mene poverovacieho aktu. </w:t>
      </w:r>
      <w:r w:rsidR="008E2875" w:rsidRPr="00297C5A">
        <w:rPr>
          <w:sz w:val="24"/>
          <w:szCs w:val="24"/>
        </w:rPr>
        <w:t>V tejto súvislosti sa príslušná swapová úroková miera vníma ako</w:t>
      </w:r>
      <w:r w:rsidR="008E2875">
        <w:rPr>
          <w:sz w:val="24"/>
          <w:szCs w:val="24"/>
        </w:rPr>
        <w:t xml:space="preserve"> </w:t>
      </w:r>
      <w:r w:rsidR="008E2875" w:rsidRPr="00297C5A">
        <w:rPr>
          <w:sz w:val="24"/>
          <w:szCs w:val="24"/>
        </w:rPr>
        <w:t>vhodná miera rentability v prípade bezrizikovej investície. Prémia vo výške 100 bázických bodov slúži</w:t>
      </w:r>
      <w:r w:rsidR="008E2875">
        <w:rPr>
          <w:sz w:val="24"/>
          <w:szCs w:val="24"/>
        </w:rPr>
        <w:t xml:space="preserve"> </w:t>
      </w:r>
      <w:r w:rsidR="008E2875" w:rsidRPr="00297C5A">
        <w:rPr>
          <w:sz w:val="24"/>
          <w:szCs w:val="24"/>
        </w:rPr>
        <w:t>okrem iného ako náhrada za riziko likvidity súvisiace s poskytovaním kapitálu, ktorý sa investuje do</w:t>
      </w:r>
      <w:r w:rsidR="008E2875">
        <w:rPr>
          <w:sz w:val="24"/>
          <w:szCs w:val="24"/>
        </w:rPr>
        <w:t xml:space="preserve"> </w:t>
      </w:r>
      <w:r w:rsidR="008E2875" w:rsidRPr="00297C5A">
        <w:rPr>
          <w:sz w:val="24"/>
          <w:szCs w:val="24"/>
        </w:rPr>
        <w:t>prevádzkovania služieb počas obdobia poverenia.</w:t>
      </w:r>
      <w:r w:rsidR="008E2875">
        <w:rPr>
          <w:sz w:val="24"/>
          <w:szCs w:val="24"/>
        </w:rPr>
        <w:t xml:space="preserve"> </w:t>
      </w:r>
      <w:r w:rsidR="008E2875" w:rsidRPr="008E2875">
        <w:rPr>
          <w:b/>
          <w:sz w:val="24"/>
          <w:szCs w:val="24"/>
        </w:rPr>
        <w:t>Swapová úroková miera</w:t>
      </w:r>
      <w:r w:rsidR="0092134D">
        <w:rPr>
          <w:b/>
          <w:sz w:val="24"/>
          <w:szCs w:val="24"/>
        </w:rPr>
        <w:fldChar w:fldCharType="begin"/>
      </w:r>
      <w:r w:rsidR="0092134D">
        <w:rPr>
          <w:b/>
          <w:sz w:val="24"/>
          <w:szCs w:val="24"/>
        </w:rPr>
        <w:instrText xml:space="preserve"> NOTEREF _Ref517775221 \f \h </w:instrText>
      </w:r>
      <w:r w:rsidR="0092134D">
        <w:rPr>
          <w:b/>
          <w:sz w:val="24"/>
          <w:szCs w:val="24"/>
        </w:rPr>
      </w:r>
      <w:r w:rsidR="0092134D">
        <w:rPr>
          <w:b/>
          <w:sz w:val="24"/>
          <w:szCs w:val="24"/>
        </w:rPr>
        <w:fldChar w:fldCharType="separate"/>
      </w:r>
      <w:r w:rsidR="0092134D" w:rsidRPr="0092134D">
        <w:rPr>
          <w:rStyle w:val="Odkaznapoznmkupodiarou"/>
        </w:rPr>
        <w:t>5</w:t>
      </w:r>
      <w:r w:rsidR="0092134D">
        <w:rPr>
          <w:b/>
          <w:sz w:val="24"/>
          <w:szCs w:val="24"/>
        </w:rPr>
        <w:fldChar w:fldCharType="end"/>
      </w:r>
      <w:r w:rsidR="008E2875" w:rsidRPr="008E2875">
        <w:rPr>
          <w:b/>
          <w:sz w:val="24"/>
          <w:szCs w:val="24"/>
        </w:rPr>
        <w:t xml:space="preserve"> sa zadáva pri podaní žiadosti o NFP a </w:t>
      </w:r>
      <w:r w:rsidR="008E2875" w:rsidRPr="008E2875">
        <w:rPr>
          <w:b/>
          <w:sz w:val="24"/>
          <w:szCs w:val="24"/>
          <w:u w:val="single"/>
        </w:rPr>
        <w:t>následne aktualizuje pred podpisom Zmluvy o NFP, ak relevantné.</w:t>
      </w:r>
      <w:r w:rsidR="008E2875">
        <w:rPr>
          <w:sz w:val="24"/>
          <w:szCs w:val="24"/>
        </w:rPr>
        <w:t xml:space="preserve"> </w:t>
      </w:r>
      <w:r w:rsidR="008E2875" w:rsidRPr="008E2875">
        <w:rPr>
          <w:b/>
          <w:sz w:val="24"/>
          <w:szCs w:val="24"/>
        </w:rPr>
        <w:t>Pri kontrole nadmernej náhrady v čase poverenia sa swapová úroková miera nemení.</w:t>
      </w:r>
    </w:p>
    <w:p w14:paraId="43CCB642" w14:textId="77777777" w:rsidR="00F13E89" w:rsidRPr="006902BD" w:rsidRDefault="00F13E89" w:rsidP="00036F19">
      <w:pPr>
        <w:spacing w:after="120"/>
        <w:ind w:firstLine="708"/>
        <w:jc w:val="both"/>
        <w:rPr>
          <w:sz w:val="24"/>
          <w:szCs w:val="24"/>
          <w:u w:val="single"/>
        </w:rPr>
      </w:pPr>
      <w:r w:rsidRPr="006902BD">
        <w:rPr>
          <w:sz w:val="24"/>
          <w:szCs w:val="24"/>
          <w:u w:val="single"/>
        </w:rPr>
        <w:t>Príklad:</w:t>
      </w:r>
    </w:p>
    <w:p w14:paraId="38278FDB" w14:textId="0E2B5861" w:rsidR="00F13E89" w:rsidRDefault="00F13E89" w:rsidP="00F13E89">
      <w:pPr>
        <w:spacing w:after="120"/>
        <w:jc w:val="both"/>
        <w:rPr>
          <w:rStyle w:val="Hypertextovprepojenie"/>
          <w:sz w:val="20"/>
          <w:szCs w:val="20"/>
        </w:rPr>
      </w:pPr>
      <w:r>
        <w:rPr>
          <w:sz w:val="24"/>
          <w:szCs w:val="24"/>
        </w:rPr>
        <w:t>V prípade, že prijímateľ predkladá výpočet nadmernej náhrady ako súčasť ŽoNFP  v septembri  2019, nájde si na webovom sídle (viď. poznámka pod čiarou 5)</w:t>
      </w:r>
      <w:r w:rsidR="005B003F">
        <w:rPr>
          <w:sz w:val="24"/>
          <w:szCs w:val="24"/>
        </w:rPr>
        <w:t xml:space="preserve"> príslušnú</w:t>
      </w:r>
      <w:r>
        <w:rPr>
          <w:sz w:val="24"/>
          <w:szCs w:val="24"/>
        </w:rPr>
        <w:t xml:space="preserve"> swapovú mieru, tj. vyberie riadok „EUR“ a stĺpec </w:t>
      </w:r>
      <w:r w:rsidR="005B003F">
        <w:rPr>
          <w:sz w:val="24"/>
          <w:szCs w:val="24"/>
        </w:rPr>
        <w:t xml:space="preserve">„9-year rate“ (Prijímateľ si vypočíta koľko rokov mu ostáva do konca obdobia poverenia, t.j. do 31.12.2028). V prípade, že sa pred podpisom zmluvy o poskytnutí NFP zmení swapová miera (napríklad z dôvodu zmeny dĺžky obdobia poverenia, alebo z dôvodu aktualizácie swapovej miery na webovom sídle), prijímateľ je povinný túto zmenu zohľadniť vo výpočte. </w:t>
      </w:r>
      <w:r w:rsidR="007808C5">
        <w:rPr>
          <w:sz w:val="24"/>
          <w:szCs w:val="24"/>
        </w:rPr>
        <w:t>Z toho vyplýva,</w:t>
      </w:r>
      <w:r w:rsidR="001C161F">
        <w:rPr>
          <w:sz w:val="24"/>
          <w:szCs w:val="24"/>
        </w:rPr>
        <w:t xml:space="preserve"> </w:t>
      </w:r>
      <w:r w:rsidR="007808C5">
        <w:rPr>
          <w:sz w:val="24"/>
          <w:szCs w:val="24"/>
        </w:rPr>
        <w:t>že</w:t>
      </w:r>
      <w:r w:rsidR="001C161F">
        <w:rPr>
          <w:sz w:val="24"/>
          <w:szCs w:val="24"/>
        </w:rPr>
        <w:t xml:space="preserve"> ak by</w:t>
      </w:r>
      <w:r w:rsidR="005B003F">
        <w:rPr>
          <w:sz w:val="24"/>
          <w:szCs w:val="24"/>
        </w:rPr>
        <w:t xml:space="preserve"> v uvedenom príklade prijímateľ podpisoval zmluvu o poskytnutí NFP vo februári 2020, </w:t>
      </w:r>
      <w:r w:rsidR="006902BD">
        <w:rPr>
          <w:sz w:val="24"/>
          <w:szCs w:val="24"/>
        </w:rPr>
        <w:t>použ</w:t>
      </w:r>
      <w:r w:rsidR="005B003F">
        <w:rPr>
          <w:sz w:val="24"/>
          <w:szCs w:val="24"/>
        </w:rPr>
        <w:t>il by aktuálne platnú swapovú mieru zo stĺpca „8-year rate“.</w:t>
      </w:r>
    </w:p>
    <w:p w14:paraId="7D8A2C15" w14:textId="77777777" w:rsidR="001E4ED5" w:rsidRPr="00297C5A" w:rsidRDefault="001E4ED5" w:rsidP="00832BEF">
      <w:pPr>
        <w:spacing w:after="120"/>
        <w:ind w:firstLine="708"/>
        <w:jc w:val="both"/>
        <w:rPr>
          <w:sz w:val="24"/>
          <w:szCs w:val="24"/>
        </w:rPr>
      </w:pPr>
      <w:r w:rsidRPr="00297C5A">
        <w:rPr>
          <w:sz w:val="24"/>
          <w:szCs w:val="24"/>
        </w:rPr>
        <w:t>Ak prijímateľ vykonáva činnosti patriace do rozsahu i mimo rozsahu služby všeobecného</w:t>
      </w:r>
      <w:r w:rsidR="00832BEF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hospodárskeho záujmu, v interných účtoch je povinný samostatne vykazovať náklady a</w:t>
      </w:r>
      <w:r w:rsidR="00832BEF">
        <w:rPr>
          <w:sz w:val="24"/>
          <w:szCs w:val="24"/>
        </w:rPr>
        <w:t> </w:t>
      </w:r>
      <w:r w:rsidRPr="00297C5A">
        <w:rPr>
          <w:sz w:val="24"/>
          <w:szCs w:val="24"/>
        </w:rPr>
        <w:t>príjmy</w:t>
      </w:r>
      <w:r w:rsidR="00832BEF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spojené so službou všeobecného hospodárskeho záujmu a tie náklady a príjmy, ktoré súvisia s</w:t>
      </w:r>
      <w:r w:rsidR="00832BEF">
        <w:rPr>
          <w:sz w:val="24"/>
          <w:szCs w:val="24"/>
        </w:rPr>
        <w:t xml:space="preserve"> </w:t>
      </w:r>
      <w:r w:rsidRPr="00297C5A">
        <w:rPr>
          <w:sz w:val="24"/>
          <w:szCs w:val="24"/>
        </w:rPr>
        <w:t>ostatnými službami, ako aj parametre na priraďovanie nákladov a výnosov.</w:t>
      </w:r>
    </w:p>
    <w:p w14:paraId="7D8A2C17" w14:textId="37389532" w:rsidR="001E4ED5" w:rsidRDefault="00CF7DB5" w:rsidP="00832BEF">
      <w:pPr>
        <w:spacing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To či poskytnuté NFP</w:t>
      </w:r>
      <w:r w:rsidR="001E4ED5" w:rsidRPr="00297C5A">
        <w:rPr>
          <w:sz w:val="24"/>
          <w:szCs w:val="24"/>
        </w:rPr>
        <w:t xml:space="preserve"> nepredstavoval</w:t>
      </w:r>
      <w:r w:rsidR="00717954">
        <w:rPr>
          <w:sz w:val="24"/>
          <w:szCs w:val="24"/>
        </w:rPr>
        <w:t>o</w:t>
      </w:r>
      <w:r w:rsidR="001E4ED5" w:rsidRPr="00297C5A">
        <w:rPr>
          <w:sz w:val="24"/>
          <w:szCs w:val="24"/>
        </w:rPr>
        <w:t xml:space="preserve"> nadmernú náhradu za služby vo verejnom</w:t>
      </w:r>
      <w:r w:rsidR="00832BEF">
        <w:rPr>
          <w:sz w:val="24"/>
          <w:szCs w:val="24"/>
        </w:rPr>
        <w:t xml:space="preserve"> </w:t>
      </w:r>
      <w:r w:rsidR="001E4ED5" w:rsidRPr="00297C5A">
        <w:rPr>
          <w:sz w:val="24"/>
          <w:szCs w:val="24"/>
        </w:rPr>
        <w:t xml:space="preserve">záujme, kontroluje </w:t>
      </w:r>
      <w:r w:rsidR="00CB4B6C">
        <w:rPr>
          <w:sz w:val="24"/>
          <w:szCs w:val="24"/>
        </w:rPr>
        <w:t>P</w:t>
      </w:r>
      <w:r>
        <w:rPr>
          <w:sz w:val="24"/>
          <w:szCs w:val="24"/>
        </w:rPr>
        <w:t>oskytovateľ NFP</w:t>
      </w:r>
      <w:r w:rsidR="001E4ED5" w:rsidRPr="00297C5A">
        <w:rPr>
          <w:sz w:val="24"/>
          <w:szCs w:val="24"/>
        </w:rPr>
        <w:t xml:space="preserve"> podľa </w:t>
      </w:r>
      <w:r w:rsidR="001636EB">
        <w:rPr>
          <w:sz w:val="24"/>
          <w:szCs w:val="24"/>
        </w:rPr>
        <w:t>článku</w:t>
      </w:r>
      <w:r w:rsidR="001E4ED5" w:rsidRPr="00297C5A">
        <w:rPr>
          <w:sz w:val="24"/>
          <w:szCs w:val="24"/>
        </w:rPr>
        <w:t xml:space="preserve"> 5 </w:t>
      </w:r>
      <w:r w:rsidR="00760C80">
        <w:rPr>
          <w:sz w:val="24"/>
          <w:szCs w:val="24"/>
        </w:rPr>
        <w:t>rozhodnutia</w:t>
      </w:r>
      <w:r w:rsidR="001E4ED5" w:rsidRPr="00297C5A">
        <w:rPr>
          <w:sz w:val="24"/>
          <w:szCs w:val="24"/>
        </w:rPr>
        <w:t>. Nadmernú náhradu</w:t>
      </w:r>
      <w:r w:rsidR="00832BEF">
        <w:rPr>
          <w:sz w:val="24"/>
          <w:szCs w:val="24"/>
        </w:rPr>
        <w:t xml:space="preserve"> </w:t>
      </w:r>
      <w:r w:rsidR="001E4ED5" w:rsidRPr="00297C5A">
        <w:rPr>
          <w:sz w:val="24"/>
          <w:szCs w:val="24"/>
        </w:rPr>
        <w:t xml:space="preserve">je </w:t>
      </w:r>
      <w:r w:rsidR="001E4ED5" w:rsidRPr="00297C5A">
        <w:rPr>
          <w:sz w:val="24"/>
          <w:szCs w:val="24"/>
        </w:rPr>
        <w:lastRenderedPageBreak/>
        <w:t xml:space="preserve">Prijímateľ povinný vrátiť. Ak bola podniku poskytnutá nadmerná náhrada, </w:t>
      </w:r>
      <w:r w:rsidR="00CB4B6C">
        <w:rPr>
          <w:sz w:val="24"/>
          <w:szCs w:val="24"/>
        </w:rPr>
        <w:t>P</w:t>
      </w:r>
      <w:r>
        <w:rPr>
          <w:sz w:val="24"/>
          <w:szCs w:val="24"/>
        </w:rPr>
        <w:t>oskytovateľ</w:t>
      </w:r>
      <w:r w:rsidR="00760C80">
        <w:rPr>
          <w:sz w:val="24"/>
          <w:szCs w:val="24"/>
        </w:rPr>
        <w:t xml:space="preserve"> NFP</w:t>
      </w:r>
      <w:r w:rsidR="00832BEF">
        <w:rPr>
          <w:sz w:val="24"/>
          <w:szCs w:val="24"/>
        </w:rPr>
        <w:t xml:space="preserve"> </w:t>
      </w:r>
      <w:r w:rsidR="001E4ED5" w:rsidRPr="00297C5A">
        <w:rPr>
          <w:sz w:val="24"/>
          <w:szCs w:val="24"/>
        </w:rPr>
        <w:t>požiada prijímateľa o vrátenie všetkej nadmernej poskytnutej náhrady. Parametre</w:t>
      </w:r>
      <w:r w:rsidR="00832BEF">
        <w:rPr>
          <w:sz w:val="24"/>
          <w:szCs w:val="24"/>
        </w:rPr>
        <w:t xml:space="preserve"> </w:t>
      </w:r>
      <w:r w:rsidR="001E4ED5" w:rsidRPr="00297C5A">
        <w:rPr>
          <w:sz w:val="24"/>
          <w:szCs w:val="24"/>
        </w:rPr>
        <w:t>na výpočet náhrady sa pre budúc</w:t>
      </w:r>
      <w:r w:rsidR="00192A8C">
        <w:rPr>
          <w:sz w:val="24"/>
          <w:szCs w:val="24"/>
        </w:rPr>
        <w:t>nosť aktualizujú.</w:t>
      </w:r>
    </w:p>
    <w:p w14:paraId="76554566" w14:textId="77777777" w:rsidR="00717954" w:rsidRDefault="00717954" w:rsidP="00832BEF">
      <w:pPr>
        <w:spacing w:after="120"/>
        <w:ind w:firstLine="708"/>
        <w:jc w:val="both"/>
        <w:rPr>
          <w:sz w:val="24"/>
          <w:szCs w:val="24"/>
        </w:rPr>
      </w:pPr>
    </w:p>
    <w:p w14:paraId="7D8A2C1C" w14:textId="28F1ED45" w:rsidR="001E4ED5" w:rsidRPr="00832BEF" w:rsidRDefault="00760C80" w:rsidP="00297C5A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1E4ED5" w:rsidRPr="00832BEF">
        <w:rPr>
          <w:b/>
          <w:sz w:val="24"/>
          <w:szCs w:val="24"/>
        </w:rPr>
        <w:t>. Kon</w:t>
      </w:r>
      <w:r w:rsidR="00A3457A">
        <w:rPr>
          <w:b/>
          <w:sz w:val="24"/>
          <w:szCs w:val="24"/>
        </w:rPr>
        <w:t>trola nadmernej náhrady</w:t>
      </w:r>
      <w:r w:rsidR="004879BE">
        <w:rPr>
          <w:b/>
          <w:sz w:val="24"/>
          <w:szCs w:val="24"/>
        </w:rPr>
        <w:t xml:space="preserve"> (oprávnená výška NFP)</w:t>
      </w:r>
    </w:p>
    <w:p w14:paraId="768176AF" w14:textId="6D5B90CE" w:rsidR="009E4808" w:rsidRDefault="00331F92" w:rsidP="0068056E">
      <w:pPr>
        <w:spacing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Je nutné zabezpečiť, aby n</w:t>
      </w:r>
      <w:r w:rsidR="002F2DE8">
        <w:rPr>
          <w:sz w:val="24"/>
          <w:szCs w:val="24"/>
        </w:rPr>
        <w:t>áhrada poskytnutá za služby vše</w:t>
      </w:r>
      <w:r>
        <w:rPr>
          <w:sz w:val="24"/>
          <w:szCs w:val="24"/>
        </w:rPr>
        <w:t>obecného</w:t>
      </w:r>
      <w:r w:rsidR="008659B8">
        <w:rPr>
          <w:sz w:val="24"/>
          <w:szCs w:val="24"/>
        </w:rPr>
        <w:t xml:space="preserve"> </w:t>
      </w:r>
      <w:r w:rsidR="009E4808" w:rsidRPr="009E4808">
        <w:rPr>
          <w:sz w:val="24"/>
          <w:szCs w:val="24"/>
        </w:rPr>
        <w:t xml:space="preserve">hospodárskeho </w:t>
      </w:r>
      <w:r>
        <w:rPr>
          <w:sz w:val="24"/>
          <w:szCs w:val="24"/>
        </w:rPr>
        <w:t>záujmu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>spĺňala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>požiadavky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>stanovené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>v rozhodnutí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>a najmä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aby </w:t>
      </w:r>
      <w:r w:rsidR="007465BD">
        <w:rPr>
          <w:sz w:val="24"/>
          <w:szCs w:val="24"/>
        </w:rPr>
        <w:t>žiadateľovi o NFP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>nebola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>poskytnutá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>vyššia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>náhrada</w:t>
      </w:r>
      <w:r w:rsidR="008659B8">
        <w:rPr>
          <w:sz w:val="24"/>
          <w:szCs w:val="24"/>
        </w:rPr>
        <w:t xml:space="preserve"> </w:t>
      </w:r>
      <w:r>
        <w:rPr>
          <w:sz w:val="24"/>
          <w:szCs w:val="24"/>
        </w:rPr>
        <w:t>ako</w:t>
      </w:r>
      <w:r w:rsidR="008659B8">
        <w:rPr>
          <w:sz w:val="24"/>
          <w:szCs w:val="24"/>
        </w:rPr>
        <w:t xml:space="preserve"> </w:t>
      </w:r>
      <w:r w:rsidR="008657AF">
        <w:rPr>
          <w:sz w:val="24"/>
          <w:szCs w:val="24"/>
        </w:rPr>
        <w:t>je stanovená</w:t>
      </w:r>
      <w:r w:rsidR="00AD2100">
        <w:rPr>
          <w:sz w:val="24"/>
          <w:szCs w:val="24"/>
        </w:rPr>
        <w:t xml:space="preserve"> v rozhodnutí</w:t>
      </w:r>
      <w:r w:rsidR="008657AF">
        <w:rPr>
          <w:sz w:val="24"/>
          <w:szCs w:val="24"/>
        </w:rPr>
        <w:t>.</w:t>
      </w:r>
      <w:r w:rsidR="008659B8">
        <w:rPr>
          <w:sz w:val="24"/>
          <w:szCs w:val="24"/>
        </w:rPr>
        <w:t xml:space="preserve"> </w:t>
      </w:r>
      <w:r w:rsidR="00C467DF">
        <w:rPr>
          <w:sz w:val="24"/>
          <w:szCs w:val="24"/>
        </w:rPr>
        <w:t xml:space="preserve">Predkladanie kontrolného výpočtu </w:t>
      </w:r>
      <w:r w:rsidR="00C467DF" w:rsidDel="00313C39">
        <w:rPr>
          <w:sz w:val="24"/>
          <w:szCs w:val="24"/>
        </w:rPr>
        <w:t>nadmernej náhrady</w:t>
      </w:r>
      <w:r w:rsidR="00C467DF">
        <w:rPr>
          <w:sz w:val="24"/>
          <w:szCs w:val="24"/>
        </w:rPr>
        <w:t xml:space="preserve"> sa bude vykonávať</w:t>
      </w:r>
      <w:r w:rsidR="009E4808">
        <w:rPr>
          <w:sz w:val="24"/>
          <w:szCs w:val="24"/>
        </w:rPr>
        <w:t>:</w:t>
      </w:r>
      <w:r w:rsidR="00C467DF">
        <w:rPr>
          <w:sz w:val="24"/>
          <w:szCs w:val="24"/>
        </w:rPr>
        <w:t xml:space="preserve"> </w:t>
      </w:r>
    </w:p>
    <w:p w14:paraId="7EAE4CC7" w14:textId="5FB314DA" w:rsidR="009E4808" w:rsidRPr="009E4808" w:rsidRDefault="009E4808" w:rsidP="009E4808">
      <w:pPr>
        <w:pStyle w:val="Odsekzoznamu"/>
        <w:numPr>
          <w:ilvl w:val="0"/>
          <w:numId w:val="15"/>
        </w:numPr>
        <w:spacing w:after="120"/>
        <w:ind w:left="1134"/>
        <w:jc w:val="both"/>
        <w:rPr>
          <w:sz w:val="24"/>
          <w:szCs w:val="24"/>
        </w:rPr>
      </w:pPr>
      <w:r w:rsidRPr="009E4808">
        <w:rPr>
          <w:sz w:val="24"/>
          <w:szCs w:val="24"/>
        </w:rPr>
        <w:t>ako súčasť dokumentácie k žiadosti o NFP,</w:t>
      </w:r>
    </w:p>
    <w:p w14:paraId="7433E401" w14:textId="7CFF6A3B" w:rsidR="009E4808" w:rsidRPr="009E4808" w:rsidRDefault="00717954" w:rsidP="009E4808">
      <w:pPr>
        <w:pStyle w:val="Odsekzoznamu"/>
        <w:numPr>
          <w:ilvl w:val="0"/>
          <w:numId w:val="15"/>
        </w:numPr>
        <w:spacing w:after="120"/>
        <w:ind w:left="1134"/>
        <w:jc w:val="both"/>
        <w:rPr>
          <w:sz w:val="24"/>
          <w:szCs w:val="24"/>
        </w:rPr>
      </w:pPr>
      <w:r w:rsidRPr="009E4808">
        <w:rPr>
          <w:sz w:val="24"/>
          <w:szCs w:val="24"/>
        </w:rPr>
        <w:t xml:space="preserve">pred podpisom </w:t>
      </w:r>
      <w:r w:rsidR="00775F11">
        <w:rPr>
          <w:sz w:val="24"/>
          <w:szCs w:val="24"/>
        </w:rPr>
        <w:t>Z</w:t>
      </w:r>
      <w:r w:rsidRPr="009E4808">
        <w:rPr>
          <w:sz w:val="24"/>
          <w:szCs w:val="24"/>
        </w:rPr>
        <w:t>mluvy o</w:t>
      </w:r>
      <w:r w:rsidR="00775F11">
        <w:rPr>
          <w:sz w:val="24"/>
          <w:szCs w:val="24"/>
        </w:rPr>
        <w:t xml:space="preserve"> poskytnutí </w:t>
      </w:r>
      <w:r w:rsidRPr="009E4808">
        <w:rPr>
          <w:sz w:val="24"/>
          <w:szCs w:val="24"/>
        </w:rPr>
        <w:t xml:space="preserve">NFP, </w:t>
      </w:r>
    </w:p>
    <w:p w14:paraId="267EA2E6" w14:textId="2091B417" w:rsidR="00147E07" w:rsidRDefault="00147E07" w:rsidP="009E4808">
      <w:pPr>
        <w:pStyle w:val="Odsekzoznamu"/>
        <w:numPr>
          <w:ilvl w:val="0"/>
          <w:numId w:val="15"/>
        </w:numPr>
        <w:spacing w:after="120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aspoň každé</w:t>
      </w:r>
      <w:r w:rsidRPr="009E4808">
        <w:rPr>
          <w:sz w:val="24"/>
          <w:szCs w:val="24"/>
        </w:rPr>
        <w:t xml:space="preserve"> tri roky </w:t>
      </w:r>
      <w:r w:rsidR="009E4808" w:rsidRPr="009E4808">
        <w:rPr>
          <w:sz w:val="24"/>
          <w:szCs w:val="24"/>
        </w:rPr>
        <w:t>počas obdobia trvania poverenia</w:t>
      </w:r>
      <w:r w:rsidR="006A416A">
        <w:rPr>
          <w:sz w:val="24"/>
          <w:szCs w:val="24"/>
        </w:rPr>
        <w:t xml:space="preserve"> a  aj ako </w:t>
      </w:r>
      <w:r w:rsidR="00AD2100">
        <w:rPr>
          <w:sz w:val="24"/>
          <w:szCs w:val="24"/>
        </w:rPr>
        <w:t xml:space="preserve"> súčasť  záverečnej monitorovacej správy,</w:t>
      </w:r>
    </w:p>
    <w:p w14:paraId="00D9BEAB" w14:textId="10B6AB07" w:rsidR="009E4808" w:rsidRPr="009E4808" w:rsidRDefault="002177AE" w:rsidP="009E4808">
      <w:pPr>
        <w:pStyle w:val="Odsekzoznamu"/>
        <w:numPr>
          <w:ilvl w:val="0"/>
          <w:numId w:val="15"/>
        </w:numPr>
        <w:spacing w:after="120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po uplynutí obdobia trvania poverenia</w:t>
      </w:r>
      <w:r w:rsidR="00717954" w:rsidRPr="009E4808">
        <w:rPr>
          <w:sz w:val="24"/>
          <w:szCs w:val="24"/>
        </w:rPr>
        <w:t>.</w:t>
      </w:r>
      <w:r w:rsidR="001E4ED5" w:rsidRPr="009E4808">
        <w:rPr>
          <w:sz w:val="24"/>
          <w:szCs w:val="24"/>
        </w:rPr>
        <w:t xml:space="preserve"> </w:t>
      </w:r>
    </w:p>
    <w:p w14:paraId="7D8A2C28" w14:textId="66916FED" w:rsidR="001E4ED5" w:rsidRPr="00744FD6" w:rsidRDefault="002177AE" w:rsidP="0068056E">
      <w:pPr>
        <w:spacing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Sprostredkovateľský orgán môže vykonať k</w:t>
      </w:r>
      <w:r w:rsidR="00AD2100">
        <w:rPr>
          <w:sz w:val="24"/>
          <w:szCs w:val="24"/>
        </w:rPr>
        <w:t xml:space="preserve">ontrolu </w:t>
      </w:r>
      <w:r w:rsidR="004879BE">
        <w:rPr>
          <w:sz w:val="24"/>
          <w:szCs w:val="24"/>
        </w:rPr>
        <w:t>oprávnenej výšky NFP</w:t>
      </w:r>
      <w:r w:rsidR="00AD21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kedykoľvek </w:t>
      </w:r>
      <w:r w:rsidR="00AD2100">
        <w:rPr>
          <w:sz w:val="24"/>
          <w:szCs w:val="24"/>
        </w:rPr>
        <w:t xml:space="preserve"> počas obdobia poverenia a minimálne 10 rokov od skončenia</w:t>
      </w:r>
      <w:r w:rsidR="00975143">
        <w:rPr>
          <w:sz w:val="24"/>
          <w:szCs w:val="24"/>
        </w:rPr>
        <w:t xml:space="preserve"> obdobia</w:t>
      </w:r>
      <w:r w:rsidR="00AD2100">
        <w:rPr>
          <w:sz w:val="24"/>
          <w:szCs w:val="24"/>
        </w:rPr>
        <w:t xml:space="preserve"> poverenia.</w:t>
      </w:r>
      <w:r w:rsidR="00744FD6">
        <w:rPr>
          <w:sz w:val="24"/>
          <w:szCs w:val="24"/>
        </w:rPr>
        <w:t xml:space="preserve"> </w:t>
      </w:r>
      <w:r w:rsidR="00492245">
        <w:rPr>
          <w:sz w:val="24"/>
          <w:szCs w:val="24"/>
        </w:rPr>
        <w:t>Obdobie</w:t>
      </w:r>
      <w:r w:rsidR="00744FD6">
        <w:rPr>
          <w:sz w:val="24"/>
          <w:szCs w:val="24"/>
        </w:rPr>
        <w:t xml:space="preserve"> kontroly 10 rokov plynie až od skončenia obdobia poverenia, t.j</w:t>
      </w:r>
      <w:r w:rsidR="00744FD6" w:rsidRPr="00744FD6">
        <w:rPr>
          <w:sz w:val="24"/>
          <w:szCs w:val="24"/>
        </w:rPr>
        <w:t xml:space="preserve">. </w:t>
      </w:r>
      <w:r w:rsidR="00970729">
        <w:rPr>
          <w:sz w:val="24"/>
          <w:szCs w:val="24"/>
        </w:rPr>
        <w:t xml:space="preserve">po skončení </w:t>
      </w:r>
      <w:r w:rsidR="00744FD6" w:rsidRPr="00744FD6">
        <w:rPr>
          <w:sz w:val="24"/>
          <w:szCs w:val="24"/>
        </w:rPr>
        <w:t xml:space="preserve">doby </w:t>
      </w:r>
      <w:r w:rsidR="003F2E37">
        <w:rPr>
          <w:sz w:val="24"/>
          <w:szCs w:val="24"/>
        </w:rPr>
        <w:t>udržateľnosti</w:t>
      </w:r>
      <w:r w:rsidR="00744FD6" w:rsidRPr="00744FD6">
        <w:rPr>
          <w:sz w:val="24"/>
          <w:szCs w:val="24"/>
        </w:rPr>
        <w:t xml:space="preserve"> projektu.</w:t>
      </w:r>
    </w:p>
    <w:p w14:paraId="09C75508" w14:textId="747FD0A1" w:rsidR="00865FFD" w:rsidRDefault="004879BE" w:rsidP="0068056E">
      <w:pPr>
        <w:spacing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Oprávnená výška NFP</w:t>
      </w:r>
      <w:r w:rsidR="00865FFD">
        <w:rPr>
          <w:sz w:val="24"/>
          <w:szCs w:val="24"/>
        </w:rPr>
        <w:t xml:space="preserve"> sa vypočíta podľa vzorca:</w:t>
      </w:r>
    </w:p>
    <w:p w14:paraId="4E79827F" w14:textId="77777777" w:rsidR="003B61C6" w:rsidRDefault="003B61C6" w:rsidP="0068056E">
      <w:pPr>
        <w:spacing w:after="120"/>
        <w:ind w:firstLine="708"/>
        <w:jc w:val="both"/>
        <w:rPr>
          <w:sz w:val="24"/>
          <w:szCs w:val="24"/>
        </w:rPr>
      </w:pPr>
    </w:p>
    <w:p w14:paraId="66AE2460" w14:textId="73CE10FC" w:rsidR="00865FFD" w:rsidRPr="00297C5A" w:rsidRDefault="004879BE" w:rsidP="00B35A9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Oprávnená výška </w:t>
      </w:r>
      <w:r w:rsidR="00865FFD" w:rsidRPr="00B35A93">
        <w:rPr>
          <w:sz w:val="24"/>
          <w:szCs w:val="24"/>
        </w:rPr>
        <w:t>N</w:t>
      </w:r>
      <w:r>
        <w:rPr>
          <w:sz w:val="24"/>
          <w:szCs w:val="24"/>
        </w:rPr>
        <w:t>FP</w:t>
      </w:r>
      <w:r w:rsidR="00865FFD" w:rsidRPr="00B35A93">
        <w:rPr>
          <w:sz w:val="24"/>
          <w:szCs w:val="24"/>
        </w:rPr>
        <w:t xml:space="preserve"> = poskytnut</w:t>
      </w:r>
      <w:r w:rsidR="0091294D">
        <w:rPr>
          <w:sz w:val="24"/>
          <w:szCs w:val="24"/>
        </w:rPr>
        <w:t>ý</w:t>
      </w:r>
      <w:r w:rsidR="009C7B97">
        <w:rPr>
          <w:sz w:val="24"/>
          <w:szCs w:val="24"/>
        </w:rPr>
        <w:t xml:space="preserve">  </w:t>
      </w:r>
      <w:r w:rsidR="008B2F6E">
        <w:rPr>
          <w:sz w:val="24"/>
          <w:szCs w:val="24"/>
        </w:rPr>
        <w:t xml:space="preserve">  </w:t>
      </w:r>
      <w:r w:rsidR="00865FFD" w:rsidRPr="00B35A93">
        <w:rPr>
          <w:sz w:val="24"/>
          <w:szCs w:val="24"/>
        </w:rPr>
        <w:t xml:space="preserve"> </w:t>
      </w:r>
      <w:r>
        <w:rPr>
          <w:sz w:val="24"/>
          <w:szCs w:val="24"/>
        </w:rPr>
        <w:t>NFP</w:t>
      </w:r>
      <w:r w:rsidR="00865FFD" w:rsidRPr="00B35A93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865FFD" w:rsidRPr="00B35A93">
        <w:rPr>
          <w:sz w:val="24"/>
          <w:szCs w:val="24"/>
        </w:rPr>
        <w:t>na základe</w:t>
      </w:r>
      <w:r>
        <w:rPr>
          <w:sz w:val="24"/>
          <w:szCs w:val="24"/>
        </w:rPr>
        <w:t xml:space="preserve"> </w:t>
      </w:r>
      <w:r w:rsidR="00865FFD" w:rsidRPr="00B35A93">
        <w:rPr>
          <w:sz w:val="24"/>
          <w:szCs w:val="24"/>
        </w:rPr>
        <w:t>Zmluvy o</w:t>
      </w:r>
      <w:r>
        <w:rPr>
          <w:sz w:val="24"/>
          <w:szCs w:val="24"/>
        </w:rPr>
        <w:t> </w:t>
      </w:r>
      <w:r w:rsidR="00865FFD" w:rsidRPr="00B35A93">
        <w:rPr>
          <w:sz w:val="24"/>
          <w:szCs w:val="24"/>
        </w:rPr>
        <w:t>NFP</w:t>
      </w:r>
      <w:r>
        <w:rPr>
          <w:sz w:val="24"/>
          <w:szCs w:val="24"/>
        </w:rPr>
        <w:t>)</w:t>
      </w:r>
      <w:r w:rsidR="00865FFD" w:rsidRPr="00B35A93">
        <w:rPr>
          <w:sz w:val="24"/>
          <w:szCs w:val="24"/>
        </w:rPr>
        <w:t xml:space="preserve"> -</w:t>
      </w:r>
      <w:r w:rsidR="004B358B" w:rsidRPr="00B35A93">
        <w:rPr>
          <w:sz w:val="24"/>
          <w:szCs w:val="24"/>
        </w:rPr>
        <w:t xml:space="preserve"> </w:t>
      </w:r>
      <w:r>
        <w:rPr>
          <w:sz w:val="24"/>
          <w:szCs w:val="24"/>
        </w:rPr>
        <w:t>nadmerná</w:t>
      </w:r>
      <w:r w:rsidR="00865FFD" w:rsidRPr="00B35A93">
        <w:rPr>
          <w:sz w:val="24"/>
          <w:szCs w:val="24"/>
        </w:rPr>
        <w:t xml:space="preserve"> náhrad</w:t>
      </w:r>
      <w:r>
        <w:rPr>
          <w:sz w:val="24"/>
          <w:szCs w:val="24"/>
        </w:rPr>
        <w:t>a</w:t>
      </w:r>
    </w:p>
    <w:p w14:paraId="04D88ED4" w14:textId="77777777" w:rsidR="00865FFD" w:rsidRDefault="00865FFD" w:rsidP="0068056E">
      <w:pPr>
        <w:spacing w:after="120"/>
        <w:ind w:firstLine="708"/>
        <w:jc w:val="both"/>
        <w:rPr>
          <w:sz w:val="24"/>
          <w:szCs w:val="24"/>
        </w:rPr>
      </w:pPr>
    </w:p>
    <w:p w14:paraId="2374CEE8" w14:textId="3DC52080" w:rsidR="004B358B" w:rsidRDefault="0004562B" w:rsidP="0068056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Parametre na výpočet </w:t>
      </w:r>
      <w:r w:rsidR="00531898">
        <w:rPr>
          <w:sz w:val="24"/>
          <w:szCs w:val="24"/>
        </w:rPr>
        <w:t xml:space="preserve">nadmernej </w:t>
      </w:r>
      <w:r>
        <w:rPr>
          <w:sz w:val="24"/>
          <w:szCs w:val="24"/>
        </w:rPr>
        <w:t>náhrady sú nasledovné:</w:t>
      </w:r>
    </w:p>
    <w:p w14:paraId="4A3A8DF5" w14:textId="0F0E6253" w:rsidR="004B358B" w:rsidRDefault="004B358B" w:rsidP="00C70708">
      <w:pPr>
        <w:pStyle w:val="Odsekzoznamu"/>
        <w:spacing w:after="120"/>
        <w:jc w:val="both"/>
        <w:rPr>
          <w:sz w:val="24"/>
          <w:szCs w:val="24"/>
        </w:rPr>
      </w:pPr>
    </w:p>
    <w:p w14:paraId="5D8C6FE8" w14:textId="0384255A" w:rsidR="002177D1" w:rsidRDefault="004B358B" w:rsidP="00807952">
      <w:pPr>
        <w:pStyle w:val="Odsekzoznamu"/>
        <w:numPr>
          <w:ilvl w:val="0"/>
          <w:numId w:val="13"/>
        </w:numPr>
        <w:spacing w:after="120"/>
        <w:jc w:val="both"/>
        <w:rPr>
          <w:sz w:val="24"/>
          <w:szCs w:val="24"/>
        </w:rPr>
      </w:pPr>
      <w:r w:rsidRPr="00147E07">
        <w:rPr>
          <w:b/>
          <w:sz w:val="24"/>
          <w:szCs w:val="24"/>
        </w:rPr>
        <w:t>IRR</w:t>
      </w:r>
      <w:r w:rsidRPr="003B61C6">
        <w:rPr>
          <w:sz w:val="24"/>
          <w:szCs w:val="24"/>
        </w:rPr>
        <w:t xml:space="preserve"> ≤ swapová úroková miera + 100 bázických bodov</w:t>
      </w:r>
    </w:p>
    <w:p w14:paraId="692C9D3F" w14:textId="1697C488" w:rsidR="004C4D73" w:rsidRDefault="002177D1" w:rsidP="00BF54DD">
      <w:pPr>
        <w:pStyle w:val="Odsekzoznamu"/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>N</w:t>
      </w:r>
      <w:r w:rsidRPr="00BF54DD">
        <w:rPr>
          <w:b/>
          <w:sz w:val="24"/>
          <w:szCs w:val="24"/>
        </w:rPr>
        <w:t>admerná náhrada sa neuplatňuje</w:t>
      </w:r>
      <w:r>
        <w:rPr>
          <w:b/>
          <w:sz w:val="24"/>
          <w:szCs w:val="24"/>
        </w:rPr>
        <w:t>.</w:t>
      </w:r>
    </w:p>
    <w:p w14:paraId="3302B62F" w14:textId="797E689C" w:rsidR="00C70708" w:rsidRPr="00C70708" w:rsidRDefault="00C70708" w:rsidP="00C70708">
      <w:pPr>
        <w:pStyle w:val="Odsekzoznamu"/>
        <w:spacing w:after="120"/>
        <w:jc w:val="both"/>
        <w:rPr>
          <w:sz w:val="24"/>
          <w:szCs w:val="24"/>
        </w:rPr>
      </w:pPr>
      <w:r w:rsidRPr="00C70708">
        <w:rPr>
          <w:sz w:val="24"/>
          <w:szCs w:val="24"/>
        </w:rPr>
        <w:t xml:space="preserve">V prípade ak náhrada je </w:t>
      </w:r>
      <w:r w:rsidR="00ED781A">
        <w:rPr>
          <w:sz w:val="24"/>
          <w:szCs w:val="24"/>
        </w:rPr>
        <w:t>nižšia</w:t>
      </w:r>
      <w:r w:rsidR="008A30C8" w:rsidRPr="008A30C8">
        <w:rPr>
          <w:sz w:val="24"/>
          <w:szCs w:val="24"/>
        </w:rPr>
        <w:t xml:space="preserve"> </w:t>
      </w:r>
      <w:r w:rsidR="008A30C8" w:rsidRPr="003E7933">
        <w:rPr>
          <w:sz w:val="24"/>
          <w:szCs w:val="24"/>
        </w:rPr>
        <w:t xml:space="preserve">ako </w:t>
      </w:r>
      <w:r w:rsidR="008A30C8">
        <w:rPr>
          <w:sz w:val="24"/>
          <w:szCs w:val="24"/>
        </w:rPr>
        <w:t>swapová úroková miera + 100 bázických bodov</w:t>
      </w:r>
      <w:r w:rsidRPr="00C70708">
        <w:rPr>
          <w:sz w:val="24"/>
          <w:szCs w:val="24"/>
        </w:rPr>
        <w:t>, nedo</w:t>
      </w:r>
      <w:r w:rsidR="00ED781A">
        <w:rPr>
          <w:sz w:val="24"/>
          <w:szCs w:val="24"/>
        </w:rPr>
        <w:t>chádza</w:t>
      </w:r>
      <w:r w:rsidRPr="00C70708">
        <w:rPr>
          <w:sz w:val="24"/>
          <w:szCs w:val="24"/>
        </w:rPr>
        <w:t xml:space="preserve"> k nadmernej náhrade.</w:t>
      </w:r>
    </w:p>
    <w:p w14:paraId="4D852646" w14:textId="77777777" w:rsidR="00C70708" w:rsidRPr="003B61C6" w:rsidRDefault="00C70708" w:rsidP="00C70708">
      <w:pPr>
        <w:pStyle w:val="Odsekzoznamu"/>
        <w:spacing w:after="120"/>
        <w:jc w:val="both"/>
        <w:rPr>
          <w:sz w:val="24"/>
          <w:szCs w:val="24"/>
        </w:rPr>
      </w:pPr>
    </w:p>
    <w:p w14:paraId="0A8CE8E8" w14:textId="08BAEC54" w:rsidR="0068056E" w:rsidRPr="008B7B95" w:rsidRDefault="0004562B" w:rsidP="008B7B95">
      <w:pPr>
        <w:pStyle w:val="Odsekzoznamu"/>
        <w:numPr>
          <w:ilvl w:val="0"/>
          <w:numId w:val="13"/>
        </w:numPr>
        <w:spacing w:after="120"/>
        <w:jc w:val="both"/>
        <w:rPr>
          <w:sz w:val="24"/>
          <w:szCs w:val="24"/>
        </w:rPr>
      </w:pPr>
      <w:r w:rsidRPr="008B7B95">
        <w:rPr>
          <w:b/>
          <w:sz w:val="24"/>
          <w:szCs w:val="24"/>
        </w:rPr>
        <w:t>IRR</w:t>
      </w:r>
      <w:r w:rsidRPr="008B7B95">
        <w:rPr>
          <w:sz w:val="24"/>
          <w:szCs w:val="24"/>
        </w:rPr>
        <w:t xml:space="preserve"> &gt; swapová úroková miera + 100 bázických bodov</w:t>
      </w:r>
      <w:r w:rsidR="004B358B" w:rsidRPr="008B7B95">
        <w:rPr>
          <w:sz w:val="24"/>
          <w:szCs w:val="24"/>
        </w:rPr>
        <w:t xml:space="preserve"> </w:t>
      </w:r>
      <w:r w:rsidR="000077F5" w:rsidRPr="008B7B95">
        <w:rPr>
          <w:sz w:val="24"/>
          <w:szCs w:val="24"/>
        </w:rPr>
        <w:t xml:space="preserve">bude vyčíslená nadmerná náhrada: </w:t>
      </w:r>
    </w:p>
    <w:p w14:paraId="496ABE69" w14:textId="3EEF8498" w:rsidR="008B7B95" w:rsidRPr="008A30C8" w:rsidRDefault="008B7B95" w:rsidP="00043ED5">
      <w:pPr>
        <w:spacing w:after="120"/>
        <w:ind w:left="709"/>
        <w:jc w:val="both"/>
        <w:rPr>
          <w:sz w:val="24"/>
          <w:szCs w:val="24"/>
        </w:rPr>
      </w:pPr>
      <w:r w:rsidRPr="008A30C8">
        <w:rPr>
          <w:sz w:val="24"/>
          <w:szCs w:val="24"/>
        </w:rPr>
        <w:t xml:space="preserve">V prípade, ak náhrada je vyššia ako </w:t>
      </w:r>
      <w:r>
        <w:rPr>
          <w:sz w:val="24"/>
          <w:szCs w:val="24"/>
        </w:rPr>
        <w:t>swapová úroková miera + 100 bázických bodov</w:t>
      </w:r>
      <w:r w:rsidRPr="008A30C8">
        <w:rPr>
          <w:sz w:val="24"/>
          <w:szCs w:val="24"/>
        </w:rPr>
        <w:t xml:space="preserve">, </w:t>
      </w:r>
      <w:r w:rsidRPr="00BF54DD">
        <w:rPr>
          <w:b/>
          <w:sz w:val="24"/>
          <w:szCs w:val="24"/>
        </w:rPr>
        <w:t xml:space="preserve">za nadmernú náhradu je považovaná celá kladná suma </w:t>
      </w:r>
      <w:r w:rsidR="00B37DC4" w:rsidRPr="00BF54DD">
        <w:rPr>
          <w:b/>
          <w:sz w:val="24"/>
          <w:szCs w:val="24"/>
        </w:rPr>
        <w:t>nad swapovú úrokovú mieru + 100 bazických bodov</w:t>
      </w:r>
      <w:r w:rsidR="00B37DC4">
        <w:rPr>
          <w:sz w:val="24"/>
          <w:szCs w:val="24"/>
        </w:rPr>
        <w:t xml:space="preserve"> </w:t>
      </w:r>
      <w:r w:rsidRPr="008A30C8">
        <w:rPr>
          <w:sz w:val="24"/>
          <w:szCs w:val="24"/>
        </w:rPr>
        <w:t xml:space="preserve">a prijímateľ je povinný ju vrátiť </w:t>
      </w:r>
      <w:r w:rsidR="00CB4B6C">
        <w:rPr>
          <w:sz w:val="24"/>
          <w:szCs w:val="24"/>
        </w:rPr>
        <w:t>P</w:t>
      </w:r>
      <w:r w:rsidRPr="008A30C8">
        <w:rPr>
          <w:sz w:val="24"/>
          <w:szCs w:val="24"/>
        </w:rPr>
        <w:t>oskytovateľovi NFP, okrem prípadu kedy je možné ju preniesť do ďalšieho obdobia a odčítať ju z platby splatnej v danom období v súlade s rozhodnutím.</w:t>
      </w:r>
    </w:p>
    <w:p w14:paraId="1F1798B0" w14:textId="77777777" w:rsidR="008B7B95" w:rsidRPr="008A30C8" w:rsidRDefault="008B7B95" w:rsidP="00043ED5">
      <w:pPr>
        <w:spacing w:after="120"/>
        <w:ind w:left="709"/>
        <w:jc w:val="both"/>
        <w:rPr>
          <w:sz w:val="24"/>
          <w:szCs w:val="24"/>
        </w:rPr>
      </w:pPr>
      <w:r w:rsidRPr="008A30C8">
        <w:rPr>
          <w:sz w:val="24"/>
          <w:szCs w:val="24"/>
        </w:rPr>
        <w:lastRenderedPageBreak/>
        <w:t>Pokiaľ nadmerná náhrada nepresahuje 10% výšky priemernej ročnej náhrady, možno túto nadmernú sumu preniesť do ďalšieho obdobia a odčítať ju z vyrovnávacej platby splatnej v danom období.</w:t>
      </w:r>
    </w:p>
    <w:p w14:paraId="5A3471EB" w14:textId="3705FAFF" w:rsidR="00C70708" w:rsidRDefault="009F2136" w:rsidP="00C70708">
      <w:pPr>
        <w:spacing w:after="12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Výška nadmernej náhrady</w:t>
      </w:r>
      <w:r w:rsidR="00161B42">
        <w:rPr>
          <w:sz w:val="24"/>
          <w:szCs w:val="24"/>
        </w:rPr>
        <w:t xml:space="preserve"> (</w:t>
      </w:r>
      <w:r w:rsidR="00D5465C">
        <w:rPr>
          <w:sz w:val="24"/>
          <w:szCs w:val="24"/>
        </w:rPr>
        <w:t>ďalej len „</w:t>
      </w:r>
      <w:r w:rsidR="00161B42">
        <w:rPr>
          <w:sz w:val="24"/>
          <w:szCs w:val="24"/>
        </w:rPr>
        <w:t>VNN</w:t>
      </w:r>
      <w:r w:rsidR="00D5465C">
        <w:rPr>
          <w:sz w:val="24"/>
          <w:szCs w:val="24"/>
        </w:rPr>
        <w:t>“</w:t>
      </w:r>
      <w:r w:rsidR="00161B42">
        <w:rPr>
          <w:sz w:val="24"/>
          <w:szCs w:val="24"/>
        </w:rPr>
        <w:t>)</w:t>
      </w:r>
      <w:r>
        <w:rPr>
          <w:sz w:val="24"/>
          <w:szCs w:val="24"/>
        </w:rPr>
        <w:t xml:space="preserve"> sa vypočíta ako rozdiel </w:t>
      </w:r>
      <w:r w:rsidR="00B37DC4">
        <w:rPr>
          <w:sz w:val="24"/>
          <w:szCs w:val="24"/>
        </w:rPr>
        <w:t xml:space="preserve">v </w:t>
      </w:r>
      <w:r>
        <w:rPr>
          <w:sz w:val="24"/>
          <w:szCs w:val="24"/>
        </w:rPr>
        <w:t xml:space="preserve">% medzi </w:t>
      </w:r>
      <w:r w:rsidR="0095609F">
        <w:rPr>
          <w:sz w:val="24"/>
          <w:szCs w:val="24"/>
        </w:rPr>
        <w:t>hodnoto</w:t>
      </w:r>
      <w:r>
        <w:rPr>
          <w:sz w:val="24"/>
          <w:szCs w:val="24"/>
        </w:rPr>
        <w:t xml:space="preserve">u IRR a swapovou úrokovou mierou </w:t>
      </w:r>
      <w:r w:rsidR="00AE1A27">
        <w:rPr>
          <w:sz w:val="24"/>
          <w:szCs w:val="24"/>
        </w:rPr>
        <w:t>navýšenou o</w:t>
      </w:r>
      <w:r>
        <w:rPr>
          <w:sz w:val="24"/>
          <w:szCs w:val="24"/>
        </w:rPr>
        <w:t xml:space="preserve"> 100 bázických bodov. </w:t>
      </w:r>
      <w:r w:rsidR="00DD1C1B">
        <w:rPr>
          <w:sz w:val="24"/>
          <w:szCs w:val="24"/>
        </w:rPr>
        <w:t>Tento rozdiel</w:t>
      </w:r>
      <w:r>
        <w:rPr>
          <w:sz w:val="24"/>
          <w:szCs w:val="24"/>
        </w:rPr>
        <w:t xml:space="preserve"> vynásobíme výškou NFP</w:t>
      </w:r>
      <w:r w:rsidR="00AE1A27">
        <w:rPr>
          <w:sz w:val="24"/>
          <w:szCs w:val="24"/>
        </w:rPr>
        <w:t xml:space="preserve">. O výslednú </w:t>
      </w:r>
      <w:r>
        <w:rPr>
          <w:sz w:val="24"/>
          <w:szCs w:val="24"/>
        </w:rPr>
        <w:t>sum</w:t>
      </w:r>
      <w:r w:rsidR="00AE1A2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AE1A27">
        <w:rPr>
          <w:sz w:val="24"/>
          <w:szCs w:val="24"/>
        </w:rPr>
        <w:t xml:space="preserve">je </w:t>
      </w:r>
      <w:r>
        <w:rPr>
          <w:sz w:val="24"/>
          <w:szCs w:val="24"/>
        </w:rPr>
        <w:t>prijímateľ</w:t>
      </w:r>
      <w:r w:rsidR="00AE1A27">
        <w:rPr>
          <w:sz w:val="24"/>
          <w:szCs w:val="24"/>
        </w:rPr>
        <w:t>ovi krátený NFP</w:t>
      </w:r>
      <w:r>
        <w:rPr>
          <w:sz w:val="24"/>
          <w:szCs w:val="24"/>
        </w:rPr>
        <w:t>.</w:t>
      </w:r>
    </w:p>
    <w:p w14:paraId="71FFA2BE" w14:textId="358BC69B" w:rsidR="009F2136" w:rsidRPr="00BF54DD" w:rsidRDefault="009F2136" w:rsidP="00DD1C1B">
      <w:pPr>
        <w:spacing w:after="0"/>
        <w:jc w:val="both"/>
        <w:rPr>
          <w:sz w:val="24"/>
          <w:szCs w:val="24"/>
          <w:u w:val="single"/>
        </w:rPr>
      </w:pPr>
      <w:r w:rsidRPr="00BF54DD">
        <w:rPr>
          <w:sz w:val="24"/>
          <w:szCs w:val="24"/>
          <w:u w:val="single"/>
        </w:rPr>
        <w:t>Príklad:</w:t>
      </w:r>
    </w:p>
    <w:p w14:paraId="1EF4EF44" w14:textId="419BF70A" w:rsidR="009F2136" w:rsidRDefault="00B37DC4" w:rsidP="00DD1C1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Výška NFP =</w:t>
      </w:r>
      <w:r w:rsidR="009F2136">
        <w:rPr>
          <w:sz w:val="24"/>
          <w:szCs w:val="24"/>
        </w:rPr>
        <w:t xml:space="preserve"> 100.000,00 Eur</w:t>
      </w:r>
    </w:p>
    <w:p w14:paraId="7535A3F9" w14:textId="51BFDCBA" w:rsidR="009F2136" w:rsidRDefault="0095609F" w:rsidP="00DD1C1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swapová úrok</w:t>
      </w:r>
      <w:r w:rsidR="00B37DC4">
        <w:rPr>
          <w:sz w:val="24"/>
          <w:szCs w:val="24"/>
        </w:rPr>
        <w:t>ová miera + 100 bázických bodov =</w:t>
      </w:r>
      <w:r>
        <w:rPr>
          <w:sz w:val="24"/>
          <w:szCs w:val="24"/>
        </w:rPr>
        <w:t xml:space="preserve"> 1,79 %</w:t>
      </w:r>
    </w:p>
    <w:p w14:paraId="6D75CD41" w14:textId="093CF956" w:rsidR="0095609F" w:rsidRDefault="00B37DC4" w:rsidP="00DD1C1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Hodnota IRR =</w:t>
      </w:r>
      <w:r w:rsidR="00DA7DE3">
        <w:rPr>
          <w:sz w:val="24"/>
          <w:szCs w:val="24"/>
        </w:rPr>
        <w:t xml:space="preserve"> 2,2</w:t>
      </w:r>
      <w:r w:rsidR="0095609F">
        <w:rPr>
          <w:sz w:val="24"/>
          <w:szCs w:val="24"/>
        </w:rPr>
        <w:t>0 %</w:t>
      </w:r>
    </w:p>
    <w:p w14:paraId="0B943303" w14:textId="69678DCC" w:rsidR="0095609F" w:rsidRDefault="00161B42" w:rsidP="00DD1C1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Rozdiel</w:t>
      </w:r>
      <w:r w:rsidR="0095609F">
        <w:rPr>
          <w:sz w:val="24"/>
          <w:szCs w:val="24"/>
        </w:rPr>
        <w:t xml:space="preserve"> nadmernej náhrady</w:t>
      </w:r>
      <w:r w:rsidR="006463C1">
        <w:rPr>
          <w:sz w:val="24"/>
          <w:szCs w:val="24"/>
        </w:rPr>
        <w:t xml:space="preserve"> (</w:t>
      </w:r>
      <w:r w:rsidR="00DD1C1B">
        <w:rPr>
          <w:sz w:val="24"/>
          <w:szCs w:val="24"/>
        </w:rPr>
        <w:t>R</w:t>
      </w:r>
      <w:r w:rsidR="006463C1">
        <w:rPr>
          <w:sz w:val="24"/>
          <w:szCs w:val="24"/>
        </w:rPr>
        <w:t>NN)</w:t>
      </w:r>
      <w:r w:rsidR="00515D3D">
        <w:rPr>
          <w:sz w:val="24"/>
          <w:szCs w:val="24"/>
        </w:rPr>
        <w:t xml:space="preserve"> = 2,2</w:t>
      </w:r>
      <w:r w:rsidR="0095609F">
        <w:rPr>
          <w:sz w:val="24"/>
          <w:szCs w:val="24"/>
        </w:rPr>
        <w:t xml:space="preserve">0 </w:t>
      </w:r>
      <w:r w:rsidR="00841037">
        <w:rPr>
          <w:sz w:val="24"/>
          <w:szCs w:val="24"/>
        </w:rPr>
        <w:t>-</w:t>
      </w:r>
      <w:r w:rsidR="0095609F">
        <w:rPr>
          <w:sz w:val="24"/>
          <w:szCs w:val="24"/>
        </w:rPr>
        <w:t xml:space="preserve"> 1,</w:t>
      </w:r>
      <w:r w:rsidR="00515D3D">
        <w:rPr>
          <w:sz w:val="24"/>
          <w:szCs w:val="24"/>
        </w:rPr>
        <w:t>79 = 0,4</w:t>
      </w:r>
      <w:r w:rsidR="0095609F">
        <w:rPr>
          <w:sz w:val="24"/>
          <w:szCs w:val="24"/>
        </w:rPr>
        <w:t>1%</w:t>
      </w:r>
    </w:p>
    <w:p w14:paraId="3AEAD4F5" w14:textId="7983AB1F" w:rsidR="006463C1" w:rsidRPr="00841037" w:rsidRDefault="00841037" w:rsidP="00DD1C1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6463C1" w:rsidRPr="00841037">
        <w:rPr>
          <w:sz w:val="24"/>
          <w:szCs w:val="24"/>
        </w:rPr>
        <w:t xml:space="preserve">NN = </w:t>
      </w:r>
      <w:r w:rsidR="00DD1C1B">
        <w:rPr>
          <w:sz w:val="24"/>
          <w:szCs w:val="24"/>
        </w:rPr>
        <w:t xml:space="preserve">RNN * výška NFP = </w:t>
      </w:r>
      <w:r w:rsidR="00515D3D">
        <w:rPr>
          <w:sz w:val="24"/>
          <w:szCs w:val="24"/>
        </w:rPr>
        <w:t>0,4</w:t>
      </w:r>
      <w:r w:rsidR="006463C1" w:rsidRPr="00841037">
        <w:rPr>
          <w:sz w:val="24"/>
          <w:szCs w:val="24"/>
        </w:rPr>
        <w:t xml:space="preserve">1% x 100.000 = </w:t>
      </w:r>
      <w:r w:rsidR="00515D3D">
        <w:rPr>
          <w:sz w:val="24"/>
          <w:szCs w:val="24"/>
        </w:rPr>
        <w:t>4</w:t>
      </w:r>
      <w:r w:rsidR="006463C1" w:rsidRPr="00841037">
        <w:rPr>
          <w:sz w:val="24"/>
          <w:szCs w:val="24"/>
        </w:rPr>
        <w:t>10</w:t>
      </w:r>
      <w:r w:rsidR="00DA7DE3">
        <w:rPr>
          <w:sz w:val="24"/>
          <w:szCs w:val="24"/>
        </w:rPr>
        <w:t>,00 Eur</w:t>
      </w:r>
    </w:p>
    <w:p w14:paraId="30A0D7C6" w14:textId="7B7AC6D3" w:rsidR="006463C1" w:rsidRPr="00841037" w:rsidRDefault="00B37DC4" w:rsidP="00DD1C1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Výška nadmerne poskytnutej</w:t>
      </w:r>
      <w:r w:rsidR="006463C1" w:rsidRPr="00841037">
        <w:rPr>
          <w:sz w:val="24"/>
          <w:szCs w:val="24"/>
        </w:rPr>
        <w:t xml:space="preserve"> náhrady</w:t>
      </w:r>
      <w:r w:rsidR="00841037" w:rsidRPr="00841037">
        <w:rPr>
          <w:sz w:val="24"/>
          <w:szCs w:val="24"/>
        </w:rPr>
        <w:t xml:space="preserve"> krátená</w:t>
      </w:r>
      <w:r w:rsidR="006463C1" w:rsidRPr="00841037">
        <w:rPr>
          <w:sz w:val="24"/>
          <w:szCs w:val="24"/>
        </w:rPr>
        <w:t xml:space="preserve"> prijímateľovi</w:t>
      </w:r>
      <w:r w:rsidR="00DD1C1B">
        <w:rPr>
          <w:sz w:val="24"/>
          <w:szCs w:val="24"/>
        </w:rPr>
        <w:t xml:space="preserve"> je</w:t>
      </w:r>
      <w:r w:rsidR="00161B42">
        <w:rPr>
          <w:sz w:val="24"/>
          <w:szCs w:val="24"/>
        </w:rPr>
        <w:t xml:space="preserve"> vo výške</w:t>
      </w:r>
      <w:r w:rsidR="00515D3D">
        <w:rPr>
          <w:sz w:val="24"/>
          <w:szCs w:val="24"/>
        </w:rPr>
        <w:t xml:space="preserve"> 4</w:t>
      </w:r>
      <w:r w:rsidR="00DA7DE3">
        <w:rPr>
          <w:sz w:val="24"/>
          <w:szCs w:val="24"/>
        </w:rPr>
        <w:t>10,00 Eur</w:t>
      </w:r>
      <w:r w:rsidR="00D5465C">
        <w:rPr>
          <w:sz w:val="24"/>
          <w:szCs w:val="24"/>
        </w:rPr>
        <w:t xml:space="preserve"> a bude </w:t>
      </w:r>
      <w:r w:rsidR="0036609F">
        <w:rPr>
          <w:sz w:val="24"/>
          <w:szCs w:val="24"/>
        </w:rPr>
        <w:t>vysporiadaná</w:t>
      </w:r>
      <w:r w:rsidR="00D5465C">
        <w:rPr>
          <w:sz w:val="24"/>
          <w:szCs w:val="24"/>
        </w:rPr>
        <w:t xml:space="preserve"> formou nezrovnalosti</w:t>
      </w:r>
      <w:r w:rsidR="0036609F">
        <w:rPr>
          <w:sz w:val="24"/>
          <w:szCs w:val="24"/>
        </w:rPr>
        <w:t xml:space="preserve"> (ak neplatí odsek 2 bodu 4 písm. b))</w:t>
      </w:r>
      <w:r w:rsidR="00161B42">
        <w:rPr>
          <w:sz w:val="24"/>
          <w:szCs w:val="24"/>
        </w:rPr>
        <w:t>.</w:t>
      </w:r>
    </w:p>
    <w:p w14:paraId="1228E02D" w14:textId="77777777" w:rsidR="0095609F" w:rsidRDefault="0095609F" w:rsidP="00DD1C1B">
      <w:pPr>
        <w:spacing w:after="0"/>
        <w:jc w:val="both"/>
        <w:rPr>
          <w:sz w:val="24"/>
          <w:szCs w:val="24"/>
        </w:rPr>
      </w:pPr>
    </w:p>
    <w:p w14:paraId="76705705" w14:textId="05BE973C" w:rsidR="00B35A93" w:rsidRDefault="00B35A93" w:rsidP="00B35A9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V prípade ak bol</w:t>
      </w:r>
      <w:r w:rsidR="00F54F1D">
        <w:rPr>
          <w:sz w:val="24"/>
          <w:szCs w:val="24"/>
        </w:rPr>
        <w:t>a prijímateľovi poskytnutá nadmerná náhrada</w:t>
      </w:r>
      <w:r>
        <w:rPr>
          <w:sz w:val="24"/>
          <w:szCs w:val="24"/>
        </w:rPr>
        <w:t xml:space="preserve">, </w:t>
      </w:r>
      <w:r w:rsidR="00CB4B6C">
        <w:rPr>
          <w:sz w:val="24"/>
          <w:szCs w:val="24"/>
        </w:rPr>
        <w:t>P</w:t>
      </w:r>
      <w:r>
        <w:rPr>
          <w:sz w:val="24"/>
          <w:szCs w:val="24"/>
        </w:rPr>
        <w:t xml:space="preserve">oskytovateľ NFP </w:t>
      </w:r>
      <w:r w:rsidR="00F54F1D">
        <w:rPr>
          <w:sz w:val="24"/>
          <w:szCs w:val="24"/>
        </w:rPr>
        <w:t xml:space="preserve">požiada </w:t>
      </w:r>
      <w:r>
        <w:rPr>
          <w:sz w:val="24"/>
          <w:szCs w:val="24"/>
        </w:rPr>
        <w:t xml:space="preserve">prijímateľa o vrátenie </w:t>
      </w:r>
      <w:r w:rsidR="00F54F1D">
        <w:rPr>
          <w:sz w:val="24"/>
          <w:szCs w:val="24"/>
        </w:rPr>
        <w:t>celej výšky</w:t>
      </w:r>
      <w:r>
        <w:rPr>
          <w:sz w:val="24"/>
          <w:szCs w:val="24"/>
        </w:rPr>
        <w:t xml:space="preserve"> nadmerne poskytnutej náhrady.</w:t>
      </w:r>
    </w:p>
    <w:p w14:paraId="262C7930" w14:textId="77777777" w:rsidR="00BE3493" w:rsidRPr="00BE3493" w:rsidRDefault="00BE3493" w:rsidP="00C70708">
      <w:pPr>
        <w:spacing w:after="120"/>
        <w:jc w:val="both"/>
        <w:rPr>
          <w:b/>
          <w:sz w:val="24"/>
          <w:szCs w:val="24"/>
        </w:rPr>
      </w:pPr>
      <w:r w:rsidRPr="00BE3493">
        <w:rPr>
          <w:b/>
          <w:sz w:val="24"/>
          <w:szCs w:val="24"/>
        </w:rPr>
        <w:t>Prílohy:</w:t>
      </w:r>
    </w:p>
    <w:p w14:paraId="7D8A2C2A" w14:textId="2C032F13" w:rsidR="001E4ED5" w:rsidRPr="00C70708" w:rsidRDefault="00BE3493" w:rsidP="00C70708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Príloha č.1: </w:t>
      </w:r>
      <w:r w:rsidR="00C70708">
        <w:rPr>
          <w:sz w:val="24"/>
          <w:szCs w:val="24"/>
        </w:rPr>
        <w:t>Výpočet</w:t>
      </w:r>
      <w:r w:rsidR="00CC4D7F" w:rsidRPr="00C70708">
        <w:rPr>
          <w:sz w:val="24"/>
          <w:szCs w:val="24"/>
        </w:rPr>
        <w:t xml:space="preserve"> nadmernej náhrady</w:t>
      </w:r>
      <w:r w:rsidR="0031061D" w:rsidRPr="00C70708">
        <w:rPr>
          <w:sz w:val="24"/>
          <w:szCs w:val="24"/>
        </w:rPr>
        <w:t xml:space="preserve"> </w:t>
      </w:r>
      <w:r>
        <w:rPr>
          <w:sz w:val="24"/>
          <w:szCs w:val="24"/>
        </w:rPr>
        <w:t>(excel)</w:t>
      </w:r>
    </w:p>
    <w:p w14:paraId="66F8E8F2" w14:textId="3F5CF821" w:rsidR="0031061D" w:rsidRPr="00C70708" w:rsidRDefault="0031061D" w:rsidP="00C70708">
      <w:pPr>
        <w:spacing w:after="120"/>
        <w:jc w:val="both"/>
        <w:rPr>
          <w:sz w:val="24"/>
          <w:szCs w:val="24"/>
        </w:rPr>
      </w:pPr>
    </w:p>
    <w:sectPr w:rsidR="0031061D" w:rsidRPr="00C70708" w:rsidSect="000077F5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F6206" w14:textId="77777777" w:rsidR="00373BB9" w:rsidRDefault="00373BB9" w:rsidP="0029793D">
      <w:pPr>
        <w:spacing w:after="0" w:line="240" w:lineRule="auto"/>
      </w:pPr>
      <w:r>
        <w:separator/>
      </w:r>
    </w:p>
  </w:endnote>
  <w:endnote w:type="continuationSeparator" w:id="0">
    <w:p w14:paraId="5F5DDBCD" w14:textId="77777777" w:rsidR="00373BB9" w:rsidRDefault="00373BB9" w:rsidP="0029793D">
      <w:pPr>
        <w:spacing w:after="0" w:line="240" w:lineRule="auto"/>
      </w:pPr>
      <w:r>
        <w:continuationSeparator/>
      </w:r>
    </w:p>
  </w:endnote>
  <w:endnote w:type="continuationNotice" w:id="1">
    <w:p w14:paraId="0306FF95" w14:textId="77777777" w:rsidR="00373BB9" w:rsidRDefault="00373B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T15C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5E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7102462"/>
      <w:docPartObj>
        <w:docPartGallery w:val="Page Numbers (Bottom of Page)"/>
        <w:docPartUnique/>
      </w:docPartObj>
    </w:sdtPr>
    <w:sdtEndPr/>
    <w:sdtContent>
      <w:p w14:paraId="6F9688B6" w14:textId="265EE383" w:rsidR="00807952" w:rsidRDefault="0080795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145">
          <w:rPr>
            <w:noProof/>
          </w:rPr>
          <w:t>2</w:t>
        </w:r>
        <w:r>
          <w:fldChar w:fldCharType="end"/>
        </w:r>
      </w:p>
    </w:sdtContent>
  </w:sdt>
  <w:p w14:paraId="45732B8A" w14:textId="77777777" w:rsidR="00807952" w:rsidRDefault="0080795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F2D61" w14:textId="77777777" w:rsidR="00373BB9" w:rsidRDefault="00373BB9" w:rsidP="0029793D">
      <w:pPr>
        <w:spacing w:after="0" w:line="240" w:lineRule="auto"/>
      </w:pPr>
      <w:r>
        <w:separator/>
      </w:r>
    </w:p>
  </w:footnote>
  <w:footnote w:type="continuationSeparator" w:id="0">
    <w:p w14:paraId="11E370EA" w14:textId="77777777" w:rsidR="00373BB9" w:rsidRDefault="00373BB9" w:rsidP="0029793D">
      <w:pPr>
        <w:spacing w:after="0" w:line="240" w:lineRule="auto"/>
      </w:pPr>
      <w:r>
        <w:continuationSeparator/>
      </w:r>
    </w:p>
  </w:footnote>
  <w:footnote w:type="continuationNotice" w:id="1">
    <w:p w14:paraId="17D48AB9" w14:textId="77777777" w:rsidR="00373BB9" w:rsidRDefault="00373BB9">
      <w:pPr>
        <w:spacing w:after="0" w:line="240" w:lineRule="auto"/>
      </w:pPr>
    </w:p>
  </w:footnote>
  <w:footnote w:id="2">
    <w:p w14:paraId="4C28D505" w14:textId="3ABF5D46" w:rsidR="00807952" w:rsidRPr="000F78AC" w:rsidRDefault="00807952">
      <w:pPr>
        <w:pStyle w:val="Textpoznmkypodiarou"/>
      </w:pPr>
      <w:r w:rsidRPr="000F78AC">
        <w:rPr>
          <w:rStyle w:val="Odkaznapoznmkupodiarou"/>
        </w:rPr>
        <w:footnoteRef/>
      </w:r>
      <w:r w:rsidRPr="000F78AC">
        <w:t xml:space="preserve"> Oznámenie Komisie 2012/C 8/03 Rámec Európskej únie pre štátnu pomoc vo forme náhrady za služby vo verejnom záujme (2011)</w:t>
      </w:r>
    </w:p>
  </w:footnote>
  <w:footnote w:id="3">
    <w:p w14:paraId="139BE92C" w14:textId="74773BEE" w:rsidR="00807952" w:rsidRPr="00E84091" w:rsidRDefault="00807952">
      <w:pPr>
        <w:pStyle w:val="Textpoznmkypodiarou"/>
      </w:pPr>
      <w:r w:rsidRPr="00E84091">
        <w:rPr>
          <w:rStyle w:val="Odkaznapoznmkupodiarou"/>
        </w:rPr>
        <w:footnoteRef/>
      </w:r>
      <w:r w:rsidRPr="00E84091">
        <w:t xml:space="preserve"> </w:t>
      </w:r>
      <w:r w:rsidRPr="00E84091">
        <w:rPr>
          <w:rFonts w:cs="TT15Ct00"/>
        </w:rPr>
        <w:t>Článok 2 ods. 1) písm. c) rozhodnutia</w:t>
      </w:r>
    </w:p>
  </w:footnote>
  <w:footnote w:id="4">
    <w:p w14:paraId="091A57F7" w14:textId="50CF6EF7" w:rsidR="00807952" w:rsidRPr="00E84091" w:rsidRDefault="00807952">
      <w:pPr>
        <w:pStyle w:val="Textpoznmkypodiarou"/>
      </w:pPr>
      <w:r w:rsidRPr="00E84091">
        <w:rPr>
          <w:rStyle w:val="Odkaznapoznmkupodiarou"/>
        </w:rPr>
        <w:footnoteRef/>
      </w:r>
      <w:r w:rsidRPr="00E84091">
        <w:t xml:space="preserve"> </w:t>
      </w:r>
      <w:r w:rsidRPr="00E84091">
        <w:rPr>
          <w:rFonts w:cs="TT15Ct00"/>
        </w:rPr>
        <w:t>Článok 2 ods. 2) rozhodnutia</w:t>
      </w:r>
    </w:p>
  </w:footnote>
  <w:footnote w:id="5">
    <w:p w14:paraId="2C33246F" w14:textId="63800376" w:rsidR="00807952" w:rsidRPr="00087F76" w:rsidRDefault="00807952" w:rsidP="00087F76">
      <w:pPr>
        <w:spacing w:after="0"/>
        <w:jc w:val="both"/>
        <w:rPr>
          <w:sz w:val="20"/>
          <w:szCs w:val="20"/>
        </w:rPr>
      </w:pPr>
      <w:r w:rsidRPr="00087F76">
        <w:rPr>
          <w:rStyle w:val="Odkaznapoznmkupodiarou"/>
          <w:sz w:val="20"/>
          <w:szCs w:val="20"/>
        </w:rPr>
        <w:footnoteRef/>
      </w:r>
      <w:r w:rsidRPr="00087F76">
        <w:rPr>
          <w:sz w:val="20"/>
          <w:szCs w:val="20"/>
        </w:rPr>
        <w:t xml:space="preserve"> Swapová úroková miera je ekvivalentom medzibankovej úrokovej miery (IBOR) s dlhšou splatnosťou. Na finančných trhoch sa používa ako referenčná sadzba pre stanovenie miery financovania.</w:t>
      </w:r>
    </w:p>
  </w:footnote>
  <w:footnote w:id="6">
    <w:p w14:paraId="6CEBDFBD" w14:textId="77777777" w:rsidR="0092134D" w:rsidRDefault="0092134D" w:rsidP="009213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087F76">
          <w:rPr>
            <w:rStyle w:val="Hypertextovprepojenie"/>
          </w:rPr>
          <w:t>http://ec.europa.eu/competition/state_aid/legislation/swap_rates_en.html</w:t>
        </w:r>
      </w:hyperlink>
      <w:r>
        <w:rPr>
          <w:rStyle w:val="Hypertextovprepojenie"/>
        </w:rPr>
        <w:t xml:space="preserve">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0E104" w14:textId="14843078" w:rsidR="00807952" w:rsidRDefault="00807952">
    <w:pPr>
      <w:pStyle w:val="Hlavika"/>
    </w:pPr>
    <w:r w:rsidRPr="00BF54DD">
      <w:rPr>
        <w:rFonts w:cs="EUAlbertina"/>
        <w:b/>
        <w:bCs/>
        <w:noProof/>
        <w:sz w:val="32"/>
        <w:szCs w:val="32"/>
        <w:lang w:eastAsia="sk-SK"/>
      </w:rPr>
      <w:drawing>
        <wp:inline distT="0" distB="0" distL="0" distR="0" wp14:anchorId="285532CE" wp14:editId="01419D13">
          <wp:extent cx="5760720" cy="408940"/>
          <wp:effectExtent l="0" t="0" r="0" b="0"/>
          <wp:docPr id="3" name="Obrázok 3" descr="C:\Users\tvrdon2729661\Desktop\troj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vrdon2729661\Desktop\troj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65F196" w14:textId="77777777" w:rsidR="00807952" w:rsidRDefault="0080795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7FD47" w14:textId="7B37A367" w:rsidR="00807952" w:rsidRDefault="00807952">
    <w:pPr>
      <w:pStyle w:val="Hlavika"/>
    </w:pPr>
    <w:r w:rsidRPr="00BF54DD">
      <w:rPr>
        <w:rFonts w:cs="EUAlbertina"/>
        <w:b/>
        <w:bCs/>
        <w:noProof/>
        <w:sz w:val="32"/>
        <w:szCs w:val="32"/>
        <w:lang w:eastAsia="sk-SK"/>
      </w:rPr>
      <w:drawing>
        <wp:inline distT="0" distB="0" distL="0" distR="0" wp14:anchorId="2084A0A1" wp14:editId="08135231">
          <wp:extent cx="5760720" cy="408940"/>
          <wp:effectExtent l="0" t="0" r="0" b="0"/>
          <wp:docPr id="2" name="Obrázok 2" descr="C:\Users\tvrdon2729661\Desktop\troj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vrdon2729661\Desktop\troj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C4C23"/>
    <w:multiLevelType w:val="hybridMultilevel"/>
    <w:tmpl w:val="32FA2A30"/>
    <w:lvl w:ilvl="0" w:tplc="616622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ED0A29B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A2698"/>
    <w:multiLevelType w:val="hybridMultilevel"/>
    <w:tmpl w:val="7240753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B4672"/>
    <w:multiLevelType w:val="hybridMultilevel"/>
    <w:tmpl w:val="4508D1AC"/>
    <w:lvl w:ilvl="0" w:tplc="3E522D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051B89"/>
    <w:multiLevelType w:val="multilevel"/>
    <w:tmpl w:val="36DE5B9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4"/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762139"/>
    <w:multiLevelType w:val="hybridMultilevel"/>
    <w:tmpl w:val="8A6E41A6"/>
    <w:lvl w:ilvl="0" w:tplc="616622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F289C"/>
    <w:multiLevelType w:val="hybridMultilevel"/>
    <w:tmpl w:val="CCE4E8C2"/>
    <w:lvl w:ilvl="0" w:tplc="1C206C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F18A8"/>
    <w:multiLevelType w:val="hybridMultilevel"/>
    <w:tmpl w:val="7CDA47E4"/>
    <w:lvl w:ilvl="0" w:tplc="616622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081D"/>
    <w:multiLevelType w:val="hybridMultilevel"/>
    <w:tmpl w:val="D5C2FD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86B1D"/>
    <w:multiLevelType w:val="hybridMultilevel"/>
    <w:tmpl w:val="15548F12"/>
    <w:lvl w:ilvl="0" w:tplc="1C206C7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17E04"/>
    <w:multiLevelType w:val="hybridMultilevel"/>
    <w:tmpl w:val="7D940534"/>
    <w:lvl w:ilvl="0" w:tplc="0F243D28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983200D"/>
    <w:multiLevelType w:val="hybridMultilevel"/>
    <w:tmpl w:val="A828B6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64A0A"/>
    <w:multiLevelType w:val="hybridMultilevel"/>
    <w:tmpl w:val="4B9AA72A"/>
    <w:lvl w:ilvl="0" w:tplc="3E522D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22FFA"/>
    <w:multiLevelType w:val="hybridMultilevel"/>
    <w:tmpl w:val="74EA96CE"/>
    <w:lvl w:ilvl="0" w:tplc="3E522D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557190"/>
    <w:multiLevelType w:val="hybridMultilevel"/>
    <w:tmpl w:val="D3C0026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AE71FD"/>
    <w:multiLevelType w:val="hybridMultilevel"/>
    <w:tmpl w:val="9586E468"/>
    <w:lvl w:ilvl="0" w:tplc="3E522D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A517E0"/>
    <w:multiLevelType w:val="hybridMultilevel"/>
    <w:tmpl w:val="BC5819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4119A9"/>
    <w:multiLevelType w:val="hybridMultilevel"/>
    <w:tmpl w:val="4ACCEAC0"/>
    <w:lvl w:ilvl="0" w:tplc="5EFC5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(W1)" w:eastAsia="Times New Roman" w:hAnsi="Times New (W1)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969E4"/>
    <w:multiLevelType w:val="hybridMultilevel"/>
    <w:tmpl w:val="3F40E28A"/>
    <w:lvl w:ilvl="0" w:tplc="3E522D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47EC1"/>
    <w:multiLevelType w:val="hybridMultilevel"/>
    <w:tmpl w:val="EE863DA2"/>
    <w:lvl w:ilvl="0" w:tplc="5EFC5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(W1)" w:eastAsia="Times New Roman" w:hAnsi="Times New (W1)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7">
      <w:start w:val="1"/>
      <w:numFmt w:val="lowerLetter"/>
      <w:lvlText w:val="%6)"/>
      <w:lvlJc w:val="lef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63654"/>
    <w:multiLevelType w:val="hybridMultilevel"/>
    <w:tmpl w:val="EBD60F5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DC411CE"/>
    <w:multiLevelType w:val="hybridMultilevel"/>
    <w:tmpl w:val="86AE3C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17"/>
  </w:num>
  <w:num w:numId="9">
    <w:abstractNumId w:val="11"/>
  </w:num>
  <w:num w:numId="10">
    <w:abstractNumId w:val="12"/>
  </w:num>
  <w:num w:numId="11">
    <w:abstractNumId w:val="8"/>
  </w:num>
  <w:num w:numId="12">
    <w:abstractNumId w:val="5"/>
  </w:num>
  <w:num w:numId="13">
    <w:abstractNumId w:val="15"/>
  </w:num>
  <w:num w:numId="14">
    <w:abstractNumId w:val="1"/>
  </w:num>
  <w:num w:numId="15">
    <w:abstractNumId w:val="13"/>
  </w:num>
  <w:num w:numId="16">
    <w:abstractNumId w:val="20"/>
  </w:num>
  <w:num w:numId="17">
    <w:abstractNumId w:val="3"/>
  </w:num>
  <w:num w:numId="18">
    <w:abstractNumId w:val="19"/>
  </w:num>
  <w:num w:numId="19">
    <w:abstractNumId w:val="9"/>
  </w:num>
  <w:num w:numId="20">
    <w:abstractNumId w:val="16"/>
  </w:num>
  <w:num w:numId="21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todika 12">
    <w15:presenceInfo w15:providerId="None" w15:userId="metodika 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D5"/>
    <w:rsid w:val="000035E0"/>
    <w:rsid w:val="000077F5"/>
    <w:rsid w:val="00036F19"/>
    <w:rsid w:val="00043ED5"/>
    <w:rsid w:val="0004562B"/>
    <w:rsid w:val="00050C31"/>
    <w:rsid w:val="000564AD"/>
    <w:rsid w:val="0006478F"/>
    <w:rsid w:val="00070FC6"/>
    <w:rsid w:val="00075464"/>
    <w:rsid w:val="00080134"/>
    <w:rsid w:val="0008559C"/>
    <w:rsid w:val="00087F76"/>
    <w:rsid w:val="000B7949"/>
    <w:rsid w:val="000F78AC"/>
    <w:rsid w:val="00104883"/>
    <w:rsid w:val="00126A51"/>
    <w:rsid w:val="001465CB"/>
    <w:rsid w:val="00147E07"/>
    <w:rsid w:val="001563D4"/>
    <w:rsid w:val="001572FD"/>
    <w:rsid w:val="00161B42"/>
    <w:rsid w:val="001636EB"/>
    <w:rsid w:val="0017326A"/>
    <w:rsid w:val="00184A91"/>
    <w:rsid w:val="00185922"/>
    <w:rsid w:val="00192A8C"/>
    <w:rsid w:val="001C161F"/>
    <w:rsid w:val="001D6B5E"/>
    <w:rsid w:val="001E4ED5"/>
    <w:rsid w:val="001E78E4"/>
    <w:rsid w:val="001F6786"/>
    <w:rsid w:val="002177AE"/>
    <w:rsid w:val="002177D1"/>
    <w:rsid w:val="00235312"/>
    <w:rsid w:val="00240597"/>
    <w:rsid w:val="00241A7A"/>
    <w:rsid w:val="00252E19"/>
    <w:rsid w:val="00285E2A"/>
    <w:rsid w:val="0029793D"/>
    <w:rsid w:val="00297C5A"/>
    <w:rsid w:val="002A0641"/>
    <w:rsid w:val="002A2BCF"/>
    <w:rsid w:val="002A448B"/>
    <w:rsid w:val="002A6208"/>
    <w:rsid w:val="002E0E30"/>
    <w:rsid w:val="002F2DE8"/>
    <w:rsid w:val="0031061D"/>
    <w:rsid w:val="00313C39"/>
    <w:rsid w:val="00320EB8"/>
    <w:rsid w:val="00331F92"/>
    <w:rsid w:val="0036609F"/>
    <w:rsid w:val="00373BB9"/>
    <w:rsid w:val="003B61C6"/>
    <w:rsid w:val="003F2E37"/>
    <w:rsid w:val="00403B03"/>
    <w:rsid w:val="00425C84"/>
    <w:rsid w:val="00430612"/>
    <w:rsid w:val="004325E4"/>
    <w:rsid w:val="00441390"/>
    <w:rsid w:val="00460DAA"/>
    <w:rsid w:val="004879BE"/>
    <w:rsid w:val="00492245"/>
    <w:rsid w:val="004A3445"/>
    <w:rsid w:val="004B358B"/>
    <w:rsid w:val="004C4D73"/>
    <w:rsid w:val="004C6898"/>
    <w:rsid w:val="00503AE9"/>
    <w:rsid w:val="00515D3D"/>
    <w:rsid w:val="00531898"/>
    <w:rsid w:val="0054168A"/>
    <w:rsid w:val="0057070F"/>
    <w:rsid w:val="00577219"/>
    <w:rsid w:val="005B003F"/>
    <w:rsid w:val="005C1FAD"/>
    <w:rsid w:val="005D6500"/>
    <w:rsid w:val="005E1FB0"/>
    <w:rsid w:val="00603FCA"/>
    <w:rsid w:val="00610513"/>
    <w:rsid w:val="00615B7C"/>
    <w:rsid w:val="006410B5"/>
    <w:rsid w:val="006417D0"/>
    <w:rsid w:val="006463C1"/>
    <w:rsid w:val="006738E6"/>
    <w:rsid w:val="0068056E"/>
    <w:rsid w:val="006902BD"/>
    <w:rsid w:val="006A092D"/>
    <w:rsid w:val="006A416A"/>
    <w:rsid w:val="006B30E6"/>
    <w:rsid w:val="006B7CEE"/>
    <w:rsid w:val="006C2241"/>
    <w:rsid w:val="006C2E3C"/>
    <w:rsid w:val="006C439F"/>
    <w:rsid w:val="006E303D"/>
    <w:rsid w:val="007079B6"/>
    <w:rsid w:val="00717954"/>
    <w:rsid w:val="00720037"/>
    <w:rsid w:val="007201E4"/>
    <w:rsid w:val="00733377"/>
    <w:rsid w:val="00744FD6"/>
    <w:rsid w:val="007465BD"/>
    <w:rsid w:val="00760C80"/>
    <w:rsid w:val="00775F11"/>
    <w:rsid w:val="007808C5"/>
    <w:rsid w:val="00796C31"/>
    <w:rsid w:val="007C6C9F"/>
    <w:rsid w:val="00807952"/>
    <w:rsid w:val="008126FB"/>
    <w:rsid w:val="008153B4"/>
    <w:rsid w:val="00832BEF"/>
    <w:rsid w:val="00841037"/>
    <w:rsid w:val="0085360A"/>
    <w:rsid w:val="00861B6A"/>
    <w:rsid w:val="008657AF"/>
    <w:rsid w:val="008659B8"/>
    <w:rsid w:val="00865FFD"/>
    <w:rsid w:val="00890E6E"/>
    <w:rsid w:val="008945FF"/>
    <w:rsid w:val="008A30C8"/>
    <w:rsid w:val="008B2F6E"/>
    <w:rsid w:val="008B7B95"/>
    <w:rsid w:val="008C1215"/>
    <w:rsid w:val="008D102A"/>
    <w:rsid w:val="008E2875"/>
    <w:rsid w:val="008E2A6D"/>
    <w:rsid w:val="008F0263"/>
    <w:rsid w:val="008F1846"/>
    <w:rsid w:val="0091294D"/>
    <w:rsid w:val="0092134D"/>
    <w:rsid w:val="009333D8"/>
    <w:rsid w:val="00933FF5"/>
    <w:rsid w:val="0095609F"/>
    <w:rsid w:val="00970729"/>
    <w:rsid w:val="00975143"/>
    <w:rsid w:val="009C7B97"/>
    <w:rsid w:val="009E4808"/>
    <w:rsid w:val="009F2136"/>
    <w:rsid w:val="00A1203A"/>
    <w:rsid w:val="00A32EA8"/>
    <w:rsid w:val="00A33A03"/>
    <w:rsid w:val="00A3457A"/>
    <w:rsid w:val="00A737B7"/>
    <w:rsid w:val="00A74CE3"/>
    <w:rsid w:val="00A9464C"/>
    <w:rsid w:val="00AA40F7"/>
    <w:rsid w:val="00AD2100"/>
    <w:rsid w:val="00AE1A27"/>
    <w:rsid w:val="00B21B27"/>
    <w:rsid w:val="00B35A93"/>
    <w:rsid w:val="00B3777F"/>
    <w:rsid w:val="00B37DC4"/>
    <w:rsid w:val="00B75C78"/>
    <w:rsid w:val="00B7661F"/>
    <w:rsid w:val="00B80C38"/>
    <w:rsid w:val="00B93A5E"/>
    <w:rsid w:val="00BA0E76"/>
    <w:rsid w:val="00BB03AE"/>
    <w:rsid w:val="00BB47A5"/>
    <w:rsid w:val="00BC0580"/>
    <w:rsid w:val="00BD0C0E"/>
    <w:rsid w:val="00BE260A"/>
    <w:rsid w:val="00BE3493"/>
    <w:rsid w:val="00BE5A67"/>
    <w:rsid w:val="00BF5040"/>
    <w:rsid w:val="00BF54DD"/>
    <w:rsid w:val="00C413F4"/>
    <w:rsid w:val="00C467DF"/>
    <w:rsid w:val="00C70708"/>
    <w:rsid w:val="00C91399"/>
    <w:rsid w:val="00C949F7"/>
    <w:rsid w:val="00CB4B6C"/>
    <w:rsid w:val="00CC4937"/>
    <w:rsid w:val="00CC4D7F"/>
    <w:rsid w:val="00CF50BF"/>
    <w:rsid w:val="00CF7DB5"/>
    <w:rsid w:val="00D25145"/>
    <w:rsid w:val="00D33837"/>
    <w:rsid w:val="00D36FBD"/>
    <w:rsid w:val="00D44D6F"/>
    <w:rsid w:val="00D46A4B"/>
    <w:rsid w:val="00D5465C"/>
    <w:rsid w:val="00D60D46"/>
    <w:rsid w:val="00D66D4A"/>
    <w:rsid w:val="00DA41E7"/>
    <w:rsid w:val="00DA7DE3"/>
    <w:rsid w:val="00DD1C1B"/>
    <w:rsid w:val="00DE3B17"/>
    <w:rsid w:val="00DE41B7"/>
    <w:rsid w:val="00DE47A2"/>
    <w:rsid w:val="00E20B6C"/>
    <w:rsid w:val="00E636C9"/>
    <w:rsid w:val="00E84091"/>
    <w:rsid w:val="00EA47C3"/>
    <w:rsid w:val="00ED781A"/>
    <w:rsid w:val="00EE22A6"/>
    <w:rsid w:val="00EF3065"/>
    <w:rsid w:val="00F05EE1"/>
    <w:rsid w:val="00F12E8F"/>
    <w:rsid w:val="00F13E89"/>
    <w:rsid w:val="00F25714"/>
    <w:rsid w:val="00F35BCD"/>
    <w:rsid w:val="00F539EB"/>
    <w:rsid w:val="00F54F1D"/>
    <w:rsid w:val="00F62DF7"/>
    <w:rsid w:val="00F71524"/>
    <w:rsid w:val="00F71B60"/>
    <w:rsid w:val="00F91FDC"/>
    <w:rsid w:val="00FA216B"/>
    <w:rsid w:val="00FB737B"/>
    <w:rsid w:val="00FE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A2B86"/>
  <w15:chartTrackingRefBased/>
  <w15:docId w15:val="{7AEF15CB-051E-4B48-8B44-1B536E32B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97C5A"/>
    <w:pPr>
      <w:ind w:left="720"/>
      <w:contextualSpacing/>
    </w:pPr>
  </w:style>
  <w:style w:type="paragraph" w:customStyle="1" w:styleId="Default">
    <w:name w:val="Default"/>
    <w:rsid w:val="00861B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61B6A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861B6A"/>
    <w:rPr>
      <w:rFonts w:ascii="EUAlbertina" w:hAnsi="EUAlbertina" w:cstheme="minorBidi"/>
      <w:color w:val="auto"/>
    </w:rPr>
  </w:style>
  <w:style w:type="character" w:styleId="Hypertextovprepojenie">
    <w:name w:val="Hyperlink"/>
    <w:basedOn w:val="Predvolenpsmoodseku"/>
    <w:uiPriority w:val="99"/>
    <w:unhideWhenUsed/>
    <w:rsid w:val="00425C84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93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93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93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60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0DAA"/>
    <w:rPr>
      <w:rFonts w:ascii="Segoe UI" w:hAnsi="Segoe UI" w:cs="Segoe UI"/>
      <w:sz w:val="18"/>
      <w:szCs w:val="18"/>
    </w:rPr>
  </w:style>
  <w:style w:type="paragraph" w:styleId="Textkomentra">
    <w:name w:val="annotation text"/>
    <w:basedOn w:val="Normlny"/>
    <w:link w:val="TextkomentraChar"/>
    <w:rsid w:val="0044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44139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rsid w:val="00441390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5A6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5A6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33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33D8"/>
  </w:style>
  <w:style w:type="paragraph" w:styleId="Pta">
    <w:name w:val="footer"/>
    <w:basedOn w:val="Normlny"/>
    <w:link w:val="PtaChar"/>
    <w:uiPriority w:val="99"/>
    <w:unhideWhenUsed/>
    <w:rsid w:val="00933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33D8"/>
  </w:style>
  <w:style w:type="character" w:styleId="PouitHypertextovPrepojenie">
    <w:name w:val="FollowedHyperlink"/>
    <w:basedOn w:val="Predvolenpsmoodseku"/>
    <w:uiPriority w:val="99"/>
    <w:semiHidden/>
    <w:unhideWhenUsed/>
    <w:rsid w:val="005E1FB0"/>
    <w:rPr>
      <w:color w:val="954F72" w:themeColor="followedHyperlink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0035E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03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competition/state_aid/legislation/swap_rates_en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7E077-2A2C-4AAE-B2B0-63614DBBF73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30224C-0814-46A1-94BA-2409BFAEA6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29FD4-B7FD-43D4-A2CE-3604D5FAF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3CF03E-394A-4204-A908-A439D3BA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2051</Words>
  <Characters>11692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metodika11</dc:creator>
  <cp:keywords/>
  <dc:description/>
  <cp:lastModifiedBy>metodika 12</cp:lastModifiedBy>
  <cp:revision>11</cp:revision>
  <cp:lastPrinted>2018-06-26T08:44:00Z</cp:lastPrinted>
  <dcterms:created xsi:type="dcterms:W3CDTF">2018-07-18T14:14:00Z</dcterms:created>
  <dcterms:modified xsi:type="dcterms:W3CDTF">2018-08-06T12:34:00Z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