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98864" w14:textId="77777777" w:rsidR="008E5BE9" w:rsidRPr="009F7E5B" w:rsidRDefault="008E5BE9" w:rsidP="004F6183">
      <w:pPr>
        <w:jc w:val="center"/>
        <w:rPr>
          <w:rFonts w:asciiTheme="minorHAnsi" w:hAnsiTheme="minorHAnsi" w:cstheme="minorHAnsi"/>
          <w:b/>
          <w:szCs w:val="19"/>
          <w:lang w:val="sk-SK"/>
          <w:rPrChange w:id="0" w:author="Peter Eimannsberger" w:date="2024-09-11T10:07:00Z">
            <w:rPr>
              <w:rFonts w:asciiTheme="minorHAnsi" w:hAnsiTheme="minorHAnsi" w:cstheme="minorHAnsi"/>
              <w:b/>
              <w:szCs w:val="19"/>
            </w:rPr>
          </w:rPrChange>
        </w:rPr>
      </w:pPr>
    </w:p>
    <w:p w14:paraId="3E9EBEF0" w14:textId="77777777" w:rsidR="004F6183" w:rsidRPr="009F7E5B" w:rsidRDefault="004F6183" w:rsidP="004F6183">
      <w:pPr>
        <w:jc w:val="center"/>
        <w:rPr>
          <w:rFonts w:ascii="Times New Roman" w:hAnsi="Times New Roman"/>
          <w:b/>
          <w:szCs w:val="19"/>
          <w:lang w:val="sk-SK"/>
          <w:rPrChange w:id="1" w:author="Peter Eimannsberger" w:date="2024-09-11T10:07:00Z">
            <w:rPr>
              <w:rFonts w:ascii="Times New Roman" w:hAnsi="Times New Roman"/>
              <w:b/>
              <w:szCs w:val="19"/>
            </w:rPr>
          </w:rPrChange>
        </w:rPr>
      </w:pPr>
      <w:r w:rsidRPr="009F7E5B">
        <w:rPr>
          <w:rFonts w:ascii="Times New Roman" w:hAnsi="Times New Roman"/>
          <w:b/>
          <w:szCs w:val="19"/>
          <w:lang w:val="sk-SK"/>
          <w:rPrChange w:id="2" w:author="Peter Eimannsberger" w:date="2024-09-11T10:07:00Z">
            <w:rPr>
              <w:rFonts w:ascii="Times New Roman" w:hAnsi="Times New Roman"/>
              <w:b/>
              <w:szCs w:val="19"/>
            </w:rPr>
          </w:rPrChange>
        </w:rPr>
        <w:t>Čestné vyhlásenie</w:t>
      </w:r>
    </w:p>
    <w:p w14:paraId="6B0FCAA9" w14:textId="395353B4" w:rsidR="004F6183" w:rsidRPr="009F7E5B" w:rsidRDefault="004F6183" w:rsidP="004F6183">
      <w:pPr>
        <w:jc w:val="center"/>
        <w:rPr>
          <w:rFonts w:ascii="Times New Roman" w:hAnsi="Times New Roman"/>
          <w:b/>
          <w:szCs w:val="19"/>
          <w:lang w:val="sk-SK"/>
          <w:rPrChange w:id="3" w:author="Peter Eimannsberger" w:date="2024-09-11T10:07:00Z">
            <w:rPr>
              <w:rFonts w:ascii="Times New Roman" w:hAnsi="Times New Roman"/>
              <w:b/>
              <w:szCs w:val="19"/>
            </w:rPr>
          </w:rPrChange>
        </w:rPr>
      </w:pPr>
      <w:r w:rsidRPr="009F7E5B">
        <w:rPr>
          <w:rFonts w:ascii="Times New Roman" w:hAnsi="Times New Roman"/>
          <w:b/>
          <w:szCs w:val="19"/>
          <w:lang w:val="sk-SK"/>
          <w:rPrChange w:id="4" w:author="Peter Eimannsberger" w:date="2024-09-11T10:07:00Z">
            <w:rPr>
              <w:rFonts w:ascii="Times New Roman" w:hAnsi="Times New Roman"/>
              <w:b/>
              <w:szCs w:val="19"/>
            </w:rPr>
          </w:rPrChange>
        </w:rPr>
        <w:t>o </w:t>
      </w:r>
      <w:r w:rsidR="00816349" w:rsidRPr="009F7E5B">
        <w:rPr>
          <w:rFonts w:ascii="Times New Roman" w:hAnsi="Times New Roman"/>
          <w:b/>
          <w:szCs w:val="19"/>
          <w:lang w:val="sk-SK"/>
          <w:rPrChange w:id="5" w:author="Peter Eimannsberger" w:date="2024-09-11T10:07:00Z">
            <w:rPr>
              <w:rFonts w:ascii="Times New Roman" w:hAnsi="Times New Roman"/>
              <w:b/>
              <w:szCs w:val="19"/>
            </w:rPr>
          </w:rPrChange>
        </w:rPr>
        <w:t xml:space="preserve">splnení podmienok pre In-house zákazky </w:t>
      </w:r>
    </w:p>
    <w:p w14:paraId="7624B238" w14:textId="77777777" w:rsidR="00816349" w:rsidRPr="009F7E5B" w:rsidRDefault="00816349" w:rsidP="004F6183">
      <w:pPr>
        <w:spacing w:before="120"/>
        <w:rPr>
          <w:rFonts w:ascii="Times New Roman" w:hAnsi="Times New Roman"/>
          <w:sz w:val="22"/>
          <w:szCs w:val="22"/>
          <w:lang w:val="sk-SK"/>
          <w:rPrChange w:id="6" w:author="Peter Eimannsberger" w:date="2024-09-11T10:07:00Z">
            <w:rPr>
              <w:rFonts w:ascii="Times New Roman" w:hAnsi="Times New Roman"/>
              <w:sz w:val="22"/>
              <w:szCs w:val="22"/>
            </w:rPr>
          </w:rPrChange>
        </w:rPr>
      </w:pPr>
    </w:p>
    <w:p w14:paraId="14DB4C7D" w14:textId="01431D48" w:rsidR="004F6183" w:rsidRPr="009F7E5B" w:rsidRDefault="004F6183" w:rsidP="004F6183">
      <w:pPr>
        <w:spacing w:before="120"/>
        <w:rPr>
          <w:rFonts w:ascii="Times New Roman" w:hAnsi="Times New Roman"/>
          <w:lang w:val="sk-SK"/>
          <w:rPrChange w:id="7" w:author="Peter Eimannsberger" w:date="2024-09-11T10:07:00Z">
            <w:rPr>
              <w:rFonts w:ascii="Times New Roman" w:hAnsi="Times New Roman"/>
            </w:rPr>
          </w:rPrChange>
        </w:rPr>
      </w:pPr>
      <w:r w:rsidRPr="009F7E5B">
        <w:rPr>
          <w:rFonts w:ascii="Times New Roman" w:hAnsi="Times New Roman"/>
          <w:lang w:val="sk-SK"/>
          <w:rPrChange w:id="8" w:author="Peter Eimannsberger" w:date="2024-09-11T10:07:00Z">
            <w:rPr>
              <w:rFonts w:ascii="Times New Roman" w:hAnsi="Times New Roman"/>
            </w:rPr>
          </w:rPrChange>
        </w:rPr>
        <w:t>Identifikácia projektu a obstarávania:</w:t>
      </w:r>
    </w:p>
    <w:p w14:paraId="3C121527" w14:textId="77777777" w:rsidR="004F6183" w:rsidRPr="009F7E5B" w:rsidRDefault="004F6183" w:rsidP="004F6183">
      <w:pPr>
        <w:spacing w:before="120"/>
        <w:rPr>
          <w:rFonts w:ascii="Times New Roman" w:hAnsi="Times New Roman"/>
          <w:lang w:val="sk-SK"/>
          <w:rPrChange w:id="9" w:author="Peter Eimannsberger" w:date="2024-09-11T10:07:00Z">
            <w:rPr>
              <w:rFonts w:ascii="Times New Roman" w:hAnsi="Times New Roman"/>
            </w:rPr>
          </w:rPrChange>
        </w:rPr>
      </w:pPr>
    </w:p>
    <w:p w14:paraId="1CC2466C" w14:textId="549E2619" w:rsidR="004F6183" w:rsidRPr="009F7E5B" w:rsidRDefault="004F6183" w:rsidP="00651065">
      <w:pPr>
        <w:pStyle w:val="smlouvabodytextbold"/>
        <w:numPr>
          <w:ilvl w:val="0"/>
          <w:numId w:val="160"/>
        </w:numPr>
        <w:ind w:left="426"/>
        <w:rPr>
          <w:rFonts w:ascii="Times New Roman" w:hAnsi="Times New Roman"/>
          <w:lang w:val="sk-SK"/>
          <w:rPrChange w:id="10" w:author="Peter Eimannsberger" w:date="2024-09-11T10:07:00Z">
            <w:rPr>
              <w:rFonts w:ascii="Times New Roman" w:hAnsi="Times New Roman"/>
            </w:rPr>
          </w:rPrChange>
        </w:rPr>
      </w:pPr>
      <w:r w:rsidRPr="009F7E5B">
        <w:rPr>
          <w:rFonts w:ascii="Times New Roman" w:hAnsi="Times New Roman"/>
          <w:lang w:val="sk-SK"/>
          <w:rPrChange w:id="11" w:author="Peter Eimannsberger" w:date="2024-09-11T10:07:00Z">
            <w:rPr>
              <w:rFonts w:ascii="Times New Roman" w:hAnsi="Times New Roman"/>
            </w:rPr>
          </w:rPrChange>
        </w:rPr>
        <w:t xml:space="preserve">Kód </w:t>
      </w:r>
      <w:r w:rsidR="000F6AAD" w:rsidRPr="009F7E5B">
        <w:rPr>
          <w:rFonts w:ascii="Times New Roman" w:hAnsi="Times New Roman"/>
          <w:lang w:val="sk-SK"/>
          <w:rPrChange w:id="12" w:author="Peter Eimannsberger" w:date="2024-09-11T10:07:00Z">
            <w:rPr>
              <w:rFonts w:ascii="Times New Roman" w:hAnsi="Times New Roman"/>
            </w:rPr>
          </w:rPrChange>
        </w:rPr>
        <w:t>projektu</w:t>
      </w:r>
      <w:r w:rsidRPr="009F7E5B">
        <w:rPr>
          <w:rFonts w:ascii="Times New Roman" w:hAnsi="Times New Roman"/>
          <w:lang w:val="sk-SK"/>
          <w:rPrChange w:id="13" w:author="Peter Eimannsberger" w:date="2024-09-11T10:07:00Z">
            <w:rPr>
              <w:rFonts w:ascii="Times New Roman" w:hAnsi="Times New Roman"/>
            </w:rPr>
          </w:rPrChange>
        </w:rPr>
        <w:t>:</w:t>
      </w:r>
    </w:p>
    <w:p w14:paraId="64145B20" w14:textId="07F3FF3F" w:rsidR="004F6183" w:rsidRPr="009F7E5B" w:rsidRDefault="004F6183" w:rsidP="00651065">
      <w:pPr>
        <w:pStyle w:val="smlouvabodytextbold"/>
        <w:numPr>
          <w:ilvl w:val="0"/>
          <w:numId w:val="160"/>
        </w:numPr>
        <w:ind w:left="426"/>
        <w:rPr>
          <w:rFonts w:ascii="Times New Roman" w:hAnsi="Times New Roman"/>
          <w:lang w:val="sk-SK"/>
          <w:rPrChange w:id="14" w:author="Peter Eimannsberger" w:date="2024-09-11T10:07:00Z">
            <w:rPr>
              <w:rFonts w:ascii="Times New Roman" w:hAnsi="Times New Roman"/>
            </w:rPr>
          </w:rPrChange>
        </w:rPr>
      </w:pPr>
      <w:r w:rsidRPr="009F7E5B">
        <w:rPr>
          <w:rFonts w:ascii="Times New Roman" w:hAnsi="Times New Roman"/>
          <w:lang w:val="sk-SK"/>
          <w:rPrChange w:id="15" w:author="Peter Eimannsberger" w:date="2024-09-11T10:07:00Z">
            <w:rPr>
              <w:rFonts w:ascii="Times New Roman" w:hAnsi="Times New Roman"/>
            </w:rPr>
          </w:rPrChange>
        </w:rPr>
        <w:t>Názov projektu:</w:t>
      </w:r>
    </w:p>
    <w:p w14:paraId="7BF8B5CF" w14:textId="3693BB86" w:rsidR="004F6183" w:rsidRPr="009F7E5B" w:rsidRDefault="004F6183" w:rsidP="00651065">
      <w:pPr>
        <w:pStyle w:val="smlouvabodytextbold"/>
        <w:numPr>
          <w:ilvl w:val="0"/>
          <w:numId w:val="160"/>
        </w:numPr>
        <w:ind w:left="426"/>
        <w:rPr>
          <w:rFonts w:ascii="Times New Roman" w:hAnsi="Times New Roman"/>
          <w:lang w:val="sk-SK"/>
          <w:rPrChange w:id="16" w:author="Peter Eimannsberger" w:date="2024-09-11T10:07:00Z">
            <w:rPr>
              <w:rFonts w:ascii="Times New Roman" w:hAnsi="Times New Roman"/>
            </w:rPr>
          </w:rPrChange>
        </w:rPr>
      </w:pPr>
      <w:r w:rsidRPr="009F7E5B">
        <w:rPr>
          <w:rFonts w:ascii="Times New Roman" w:hAnsi="Times New Roman"/>
          <w:lang w:val="sk-SK"/>
          <w:rPrChange w:id="17" w:author="Peter Eimannsberger" w:date="2024-09-11T10:07:00Z">
            <w:rPr>
              <w:rFonts w:ascii="Times New Roman" w:hAnsi="Times New Roman"/>
            </w:rPr>
          </w:rPrChange>
        </w:rPr>
        <w:t>Prijímateľ</w:t>
      </w:r>
      <w:r w:rsidR="00816349" w:rsidRPr="009F7E5B">
        <w:rPr>
          <w:rFonts w:ascii="Times New Roman" w:hAnsi="Times New Roman"/>
          <w:lang w:val="sk-SK"/>
          <w:rPrChange w:id="18" w:author="Peter Eimannsberger" w:date="2024-09-11T10:07:00Z">
            <w:rPr>
              <w:rFonts w:ascii="Times New Roman" w:hAnsi="Times New Roman"/>
            </w:rPr>
          </w:rPrChange>
        </w:rPr>
        <w:t xml:space="preserve"> (verejný obstarávateľ)</w:t>
      </w:r>
      <w:r w:rsidRPr="009F7E5B">
        <w:rPr>
          <w:rFonts w:ascii="Times New Roman" w:hAnsi="Times New Roman"/>
          <w:lang w:val="sk-SK"/>
          <w:rPrChange w:id="19" w:author="Peter Eimannsberger" w:date="2024-09-11T10:07:00Z">
            <w:rPr>
              <w:rFonts w:ascii="Times New Roman" w:hAnsi="Times New Roman"/>
            </w:rPr>
          </w:rPrChange>
        </w:rPr>
        <w:t>:</w:t>
      </w:r>
    </w:p>
    <w:p w14:paraId="0F63C894" w14:textId="1AD25187" w:rsidR="004F6183" w:rsidRPr="009F7E5B" w:rsidRDefault="00F51B5E" w:rsidP="00651065">
      <w:pPr>
        <w:pStyle w:val="smlouvabodytextbold"/>
        <w:numPr>
          <w:ilvl w:val="0"/>
          <w:numId w:val="160"/>
        </w:numPr>
        <w:ind w:left="426"/>
        <w:rPr>
          <w:rFonts w:ascii="Times New Roman" w:hAnsi="Times New Roman"/>
          <w:lang w:val="sk-SK"/>
          <w:rPrChange w:id="20" w:author="Peter Eimannsberger" w:date="2024-09-11T10:07:00Z">
            <w:rPr>
              <w:rFonts w:ascii="Times New Roman" w:hAnsi="Times New Roman"/>
            </w:rPr>
          </w:rPrChange>
        </w:rPr>
      </w:pPr>
      <w:r w:rsidRPr="009F7E5B">
        <w:rPr>
          <w:rFonts w:ascii="Times New Roman" w:hAnsi="Times New Roman"/>
          <w:lang w:val="sk-SK"/>
          <w:rPrChange w:id="21" w:author="Peter Eimannsberger" w:date="2024-09-11T10:07:00Z">
            <w:rPr>
              <w:rFonts w:ascii="Times New Roman" w:hAnsi="Times New Roman"/>
            </w:rPr>
          </w:rPrChange>
        </w:rPr>
        <w:t>Označenie obstarávania (In-house zadávania zákazky)</w:t>
      </w:r>
      <w:r w:rsidR="004F6183" w:rsidRPr="009F7E5B">
        <w:rPr>
          <w:rFonts w:ascii="Times New Roman" w:hAnsi="Times New Roman"/>
          <w:lang w:val="sk-SK"/>
          <w:rPrChange w:id="22" w:author="Peter Eimannsberger" w:date="2024-09-11T10:07:00Z">
            <w:rPr>
              <w:rFonts w:ascii="Times New Roman" w:hAnsi="Times New Roman"/>
            </w:rPr>
          </w:rPrChange>
        </w:rPr>
        <w:t>:</w:t>
      </w:r>
      <w:bookmarkStart w:id="23" w:name="_GoBack"/>
      <w:bookmarkEnd w:id="23"/>
    </w:p>
    <w:p w14:paraId="5982FEBF" w14:textId="77777777" w:rsidR="00816349" w:rsidRPr="009F7E5B" w:rsidRDefault="00816349" w:rsidP="004F6183">
      <w:pPr>
        <w:spacing w:before="120" w:line="288" w:lineRule="auto"/>
        <w:jc w:val="both"/>
        <w:rPr>
          <w:rFonts w:ascii="Times New Roman" w:hAnsi="Times New Roman"/>
          <w:szCs w:val="19"/>
          <w:lang w:val="sk-SK"/>
          <w:rPrChange w:id="24" w:author="Peter Eimannsberger" w:date="2024-09-11T10:07:00Z">
            <w:rPr>
              <w:rFonts w:ascii="Times New Roman" w:hAnsi="Times New Roman"/>
              <w:szCs w:val="19"/>
              <w:lang w:val="cs-CZ"/>
            </w:rPr>
          </w:rPrChange>
        </w:rPr>
      </w:pPr>
    </w:p>
    <w:p w14:paraId="50AAA97E" w14:textId="5A5A0B55" w:rsidR="004F6183" w:rsidRPr="009F7E5B" w:rsidRDefault="004F6183" w:rsidP="004F6183">
      <w:pPr>
        <w:spacing w:before="120" w:line="288" w:lineRule="auto"/>
        <w:jc w:val="both"/>
        <w:rPr>
          <w:rFonts w:ascii="Times New Roman" w:hAnsi="Times New Roman"/>
          <w:szCs w:val="19"/>
          <w:lang w:val="sk-SK"/>
          <w:rPrChange w:id="25" w:author="Peter Eimannsberger" w:date="2024-09-11T10:07:00Z">
            <w:rPr>
              <w:rFonts w:ascii="Times New Roman" w:hAnsi="Times New Roman"/>
              <w:szCs w:val="19"/>
              <w:lang w:val="cs-CZ"/>
            </w:rPr>
          </w:rPrChange>
        </w:rPr>
      </w:pPr>
      <w:r w:rsidRPr="009F7E5B">
        <w:rPr>
          <w:rFonts w:ascii="Times New Roman" w:hAnsi="Times New Roman"/>
          <w:szCs w:val="19"/>
          <w:lang w:val="sk-SK"/>
          <w:rPrChange w:id="26" w:author="Peter Eimannsberger" w:date="2024-09-11T10:07:00Z">
            <w:rPr>
              <w:rFonts w:ascii="Times New Roman" w:hAnsi="Times New Roman"/>
              <w:szCs w:val="19"/>
              <w:lang w:val="cs-CZ"/>
            </w:rPr>
          </w:rPrChange>
        </w:rPr>
        <w:t xml:space="preserve">Vyhlasujem, že dokumentácia z vyššie uvedeného </w:t>
      </w:r>
      <w:r w:rsidR="00F51B5E" w:rsidRPr="009F7E5B">
        <w:rPr>
          <w:rFonts w:ascii="Times New Roman" w:hAnsi="Times New Roman"/>
          <w:szCs w:val="19"/>
          <w:lang w:val="sk-SK"/>
          <w:rPrChange w:id="27" w:author="Peter Eimannsberger" w:date="2024-09-11T10:07:00Z">
            <w:rPr>
              <w:rFonts w:ascii="Times New Roman" w:hAnsi="Times New Roman"/>
              <w:szCs w:val="19"/>
              <w:lang w:val="cs-CZ"/>
            </w:rPr>
          </w:rPrChange>
        </w:rPr>
        <w:t>obstarávania (elektronická verzia dokumentácie k vyššie uvedenému obstarávaniu)</w:t>
      </w:r>
      <w:r w:rsidRPr="009F7E5B">
        <w:rPr>
          <w:rFonts w:ascii="Times New Roman" w:hAnsi="Times New Roman"/>
          <w:szCs w:val="19"/>
          <w:lang w:val="sk-SK"/>
          <w:rPrChange w:id="28" w:author="Peter Eimannsberger" w:date="2024-09-11T10:07:00Z">
            <w:rPr>
              <w:rFonts w:ascii="Times New Roman" w:hAnsi="Times New Roman"/>
              <w:szCs w:val="19"/>
              <w:lang w:val="cs-CZ"/>
            </w:rPr>
          </w:rPrChange>
        </w:rPr>
        <w:t xml:space="preserve">, predložená na administratívnu kontrolu </w:t>
      </w:r>
      <w:r w:rsidR="006404D7" w:rsidRPr="009F7E5B">
        <w:rPr>
          <w:rFonts w:ascii="Times New Roman" w:hAnsi="Times New Roman"/>
          <w:szCs w:val="19"/>
          <w:lang w:val="sk-SK"/>
          <w:rPrChange w:id="29" w:author="Peter Eimannsberger" w:date="2024-09-11T10:07:00Z">
            <w:rPr>
              <w:rFonts w:ascii="Times New Roman" w:hAnsi="Times New Roman"/>
              <w:szCs w:val="19"/>
              <w:lang w:val="cs-CZ"/>
            </w:rPr>
          </w:rPrChange>
        </w:rPr>
        <w:t>Riadiacemu</w:t>
      </w:r>
      <w:r w:rsidR="000F6AAD" w:rsidRPr="009F7E5B">
        <w:rPr>
          <w:rFonts w:ascii="Times New Roman" w:hAnsi="Times New Roman"/>
          <w:szCs w:val="19"/>
          <w:lang w:val="sk-SK"/>
          <w:rPrChange w:id="30" w:author="Peter Eimannsberger" w:date="2024-09-11T10:07:00Z">
            <w:rPr>
              <w:rFonts w:ascii="Times New Roman" w:hAnsi="Times New Roman"/>
              <w:szCs w:val="19"/>
              <w:lang w:val="cs-CZ"/>
            </w:rPr>
          </w:rPrChange>
        </w:rPr>
        <w:t xml:space="preserve"> orgánu</w:t>
      </w:r>
      <w:r w:rsidRPr="009F7E5B">
        <w:rPr>
          <w:rFonts w:ascii="Times New Roman" w:hAnsi="Times New Roman"/>
          <w:szCs w:val="19"/>
          <w:lang w:val="sk-SK"/>
          <w:rPrChange w:id="31" w:author="Peter Eimannsberger" w:date="2024-09-11T10:07:00Z">
            <w:rPr>
              <w:rFonts w:ascii="Times New Roman" w:hAnsi="Times New Roman"/>
              <w:szCs w:val="19"/>
              <w:lang w:val="cs-CZ"/>
            </w:rPr>
          </w:rPrChange>
        </w:rPr>
        <w:t xml:space="preserve"> je </w:t>
      </w:r>
      <w:r w:rsidR="00816349" w:rsidRPr="009F7E5B">
        <w:rPr>
          <w:rFonts w:ascii="Times New Roman" w:hAnsi="Times New Roman"/>
          <w:szCs w:val="19"/>
          <w:lang w:val="sk-SK"/>
          <w:rPrChange w:id="32" w:author="Peter Eimannsberger" w:date="2024-09-11T10:07:00Z">
            <w:rPr>
              <w:rFonts w:ascii="Times New Roman" w:hAnsi="Times New Roman"/>
              <w:szCs w:val="19"/>
              <w:lang w:val="cs-CZ"/>
            </w:rPr>
          </w:rPrChange>
        </w:rPr>
        <w:t xml:space="preserve">v súlade </w:t>
      </w:r>
      <w:r w:rsidR="000F6AAD" w:rsidRPr="009F7E5B">
        <w:rPr>
          <w:rFonts w:ascii="Times New Roman" w:hAnsi="Times New Roman"/>
          <w:szCs w:val="19"/>
          <w:lang w:val="sk-SK"/>
          <w:rPrChange w:id="33" w:author="Peter Eimannsberger" w:date="2024-09-11T10:07:00Z">
            <w:rPr>
              <w:rFonts w:ascii="Times New Roman" w:hAnsi="Times New Roman"/>
              <w:szCs w:val="19"/>
              <w:lang w:val="cs-CZ"/>
            </w:rPr>
          </w:rPrChange>
        </w:rPr>
        <w:t xml:space="preserve">pravidlami obstarávania </w:t>
      </w:r>
      <w:r w:rsidR="00816349" w:rsidRPr="009F7E5B">
        <w:rPr>
          <w:rFonts w:ascii="Times New Roman" w:hAnsi="Times New Roman"/>
          <w:szCs w:val="19"/>
          <w:lang w:val="sk-SK"/>
          <w:rPrChange w:id="34" w:author="Peter Eimannsberger" w:date="2024-09-11T10:07:00Z">
            <w:rPr>
              <w:rFonts w:ascii="Times New Roman" w:hAnsi="Times New Roman"/>
              <w:szCs w:val="19"/>
              <w:lang w:val="cs-CZ"/>
            </w:rPr>
          </w:rPrChange>
        </w:rPr>
        <w:t xml:space="preserve"> In-house zákaziek.</w:t>
      </w:r>
    </w:p>
    <w:p w14:paraId="36BF96CB" w14:textId="40CF7256" w:rsidR="00816349" w:rsidRPr="009F7E5B" w:rsidRDefault="00816349" w:rsidP="004F6183">
      <w:pPr>
        <w:spacing w:before="120" w:line="288" w:lineRule="auto"/>
        <w:jc w:val="both"/>
        <w:rPr>
          <w:rFonts w:ascii="Times New Roman" w:hAnsi="Times New Roman"/>
          <w:lang w:val="sk-SK"/>
          <w:rPrChange w:id="35" w:author="Peter Eimannsberger" w:date="2024-09-11T10:07:00Z">
            <w:rPr>
              <w:rFonts w:ascii="Times New Roman" w:hAnsi="Times New Roman"/>
              <w:lang w:val="cs-CZ"/>
            </w:rPr>
          </w:rPrChange>
        </w:rPr>
      </w:pPr>
      <w:r w:rsidRPr="009F7E5B">
        <w:rPr>
          <w:rFonts w:ascii="Times New Roman" w:hAnsi="Times New Roman"/>
          <w:lang w:val="sk-SK"/>
          <w:rPrChange w:id="36" w:author="Peter Eimannsberger" w:date="2024-09-11T10:07:00Z">
            <w:rPr>
              <w:rFonts w:ascii="Times New Roman" w:hAnsi="Times New Roman"/>
              <w:lang w:val="cs-CZ"/>
            </w:rPr>
          </w:rPrChange>
        </w:rPr>
        <w:t>Čestne vyhlasujem, že spĺňam nasledovné podmienky</w:t>
      </w:r>
      <w:r w:rsidRPr="009F7E5B">
        <w:rPr>
          <w:rFonts w:ascii="Times New Roman" w:hAnsi="Times New Roman"/>
          <w:szCs w:val="19"/>
          <w:lang w:val="sk-SK"/>
          <w:rPrChange w:id="37" w:author="Peter Eimannsberger" w:date="2024-09-11T10:07:00Z">
            <w:rPr>
              <w:rFonts w:ascii="Times New Roman" w:hAnsi="Times New Roman"/>
              <w:szCs w:val="19"/>
              <w:lang w:val="cs-CZ"/>
            </w:rPr>
          </w:rPrChange>
        </w:rPr>
        <w:t xml:space="preserve"> a že je možné pristúpiť k plneniu zákazky s peňažným plnením formou In-house zákazky, nakoľko sa na nich zakladajú skutočnosti</w:t>
      </w:r>
      <w:r w:rsidRPr="009F7E5B">
        <w:rPr>
          <w:rFonts w:ascii="Times New Roman" w:hAnsi="Times New Roman"/>
          <w:lang w:val="sk-SK"/>
          <w:rPrChange w:id="38" w:author="Peter Eimannsberger" w:date="2024-09-11T10:07:00Z">
            <w:rPr>
              <w:rFonts w:ascii="Times New Roman" w:hAnsi="Times New Roman"/>
              <w:lang w:val="cs-CZ"/>
            </w:rPr>
          </w:rPrChange>
        </w:rPr>
        <w:t xml:space="preserve"> neaplikovania ZVO:</w:t>
      </w:r>
    </w:p>
    <w:p w14:paraId="5D51D6E9" w14:textId="5CA4F81B" w:rsidR="00816349" w:rsidRPr="009F7E5B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rFonts w:ascii="Times New Roman" w:hAnsi="Times New Roman" w:cs="Times New Roman"/>
          <w:sz w:val="19"/>
          <w:szCs w:val="19"/>
          <w:rPrChange w:id="39" w:author="Peter Eimannsberger" w:date="2024-09-11T10:07:00Z">
            <w:rPr>
              <w:rFonts w:ascii="Times New Roman" w:hAnsi="Times New Roman" w:cs="Times New Roman"/>
              <w:sz w:val="19"/>
              <w:szCs w:val="19"/>
            </w:rPr>
          </w:rPrChange>
        </w:rPr>
      </w:pPr>
      <w:r w:rsidRPr="009F7E5B">
        <w:rPr>
          <w:rFonts w:ascii="Times New Roman" w:hAnsi="Times New Roman" w:cs="Times New Roman"/>
          <w:sz w:val="19"/>
          <w:szCs w:val="19"/>
          <w:rPrChange w:id="40" w:author="Peter Eimannsberger" w:date="2024-09-11T10:07:00Z">
            <w:rPr>
              <w:rFonts w:ascii="Times New Roman" w:hAnsi="Times New Roman" w:cs="Times New Roman"/>
              <w:sz w:val="19"/>
              <w:szCs w:val="19"/>
            </w:rPr>
          </w:rPrChange>
        </w:rPr>
        <w:t>právnická osoba, ktorej je zadaná zákazka (ďalej len „subjekt“) je v 100% vlastníctve verejného obstarávateľa zadávajúceho zákazku (t.j. je vylúčený súkromný kapitál tretej strany);</w:t>
      </w:r>
    </w:p>
    <w:p w14:paraId="27AE7F90" w14:textId="70AF138B" w:rsidR="00816349" w:rsidRPr="009F7E5B" w:rsidRDefault="00B75EB1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rFonts w:ascii="Times New Roman" w:hAnsi="Times New Roman" w:cs="Times New Roman"/>
          <w:sz w:val="19"/>
          <w:szCs w:val="19"/>
          <w:rPrChange w:id="41" w:author="Peter Eimannsberger" w:date="2024-09-11T10:07:00Z">
            <w:rPr>
              <w:rFonts w:ascii="Times New Roman" w:hAnsi="Times New Roman" w:cs="Times New Roman"/>
              <w:sz w:val="19"/>
              <w:szCs w:val="19"/>
            </w:rPr>
          </w:rPrChange>
        </w:rPr>
      </w:pPr>
      <w:r w:rsidRPr="009F7E5B">
        <w:rPr>
          <w:rFonts w:ascii="Times New Roman" w:hAnsi="Times New Roman" w:cs="Times New Roman"/>
          <w:sz w:val="19"/>
          <w:szCs w:val="19"/>
          <w:rPrChange w:id="42" w:author="Peter Eimannsberger" w:date="2024-09-11T10:07:00Z">
            <w:rPr>
              <w:rFonts w:ascii="Times New Roman" w:hAnsi="Times New Roman" w:cs="Times New Roman"/>
              <w:sz w:val="19"/>
              <w:szCs w:val="19"/>
            </w:rPr>
          </w:rPrChange>
        </w:rPr>
        <w:t>verejný obstarávateľ vykonáva nad subjektom kontrolu podobnú kontrole, ktorú vykonáva nad vlastnými organizačnými zložkami, resp. verejný obstarávateľ vykonáva spoločne s inými verejnými obstarávateľmi kontrolu nad touto právnickou osobou, ktorá je obdobná kontrole, akú vykonávajú nad vlastnými organizačnými zložkami</w:t>
      </w:r>
      <w:r w:rsidR="00816349" w:rsidRPr="009F7E5B">
        <w:rPr>
          <w:rFonts w:ascii="Times New Roman" w:hAnsi="Times New Roman" w:cs="Times New Roman"/>
          <w:sz w:val="19"/>
          <w:szCs w:val="19"/>
          <w:rPrChange w:id="43" w:author="Peter Eimannsberger" w:date="2024-09-11T10:07:00Z">
            <w:rPr>
              <w:rFonts w:ascii="Times New Roman" w:hAnsi="Times New Roman" w:cs="Times New Roman"/>
              <w:sz w:val="19"/>
              <w:szCs w:val="19"/>
            </w:rPr>
          </w:rPrChange>
        </w:rPr>
        <w:t xml:space="preserve">; </w:t>
      </w:r>
    </w:p>
    <w:p w14:paraId="7C6D1F34" w14:textId="60F6CFE9" w:rsidR="00816349" w:rsidRPr="009F7E5B" w:rsidRDefault="00B75EB1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rFonts w:ascii="Times New Roman" w:hAnsi="Times New Roman" w:cs="Times New Roman"/>
          <w:sz w:val="19"/>
          <w:szCs w:val="19"/>
          <w:rPrChange w:id="44" w:author="Peter Eimannsberger" w:date="2024-09-11T10:07:00Z">
            <w:rPr>
              <w:rFonts w:ascii="Times New Roman" w:hAnsi="Times New Roman" w:cs="Times New Roman"/>
              <w:sz w:val="19"/>
              <w:szCs w:val="19"/>
            </w:rPr>
          </w:rPrChange>
        </w:rPr>
      </w:pPr>
      <w:r w:rsidRPr="009F7E5B">
        <w:rPr>
          <w:rFonts w:ascii="Times New Roman" w:hAnsi="Times New Roman" w:cs="Times New Roman"/>
          <w:sz w:val="19"/>
          <w:szCs w:val="19"/>
          <w:rPrChange w:id="45" w:author="Peter Eimannsberger" w:date="2024-09-11T10:07:00Z">
            <w:rPr>
              <w:rFonts w:ascii="Times New Roman" w:hAnsi="Times New Roman" w:cs="Times New Roman"/>
              <w:sz w:val="19"/>
              <w:szCs w:val="19"/>
            </w:rPr>
          </w:rPrChange>
        </w:rPr>
        <w:t>viac ako 80% činností vykonáva kontrolovaná právnická osoba pri plnení úloh, ktorými ju poveril kontrolujúci verejný obstarávateľ alebo iné právnické osoby kontrolované týmto verejným obstarávateľom, resp. viac ako 80% činností vykonáva kontrolovaná právnická osoba pri plnení úloh, ktorými ju poverili kontrolujúci verejní obstarávatelia alebo iné právnické osoby kontrolované tými istými verejnými obstarávateľmi</w:t>
      </w:r>
      <w:r w:rsidR="00816349" w:rsidRPr="009F7E5B">
        <w:rPr>
          <w:rFonts w:ascii="Times New Roman" w:hAnsi="Times New Roman" w:cs="Times New Roman"/>
          <w:sz w:val="19"/>
          <w:szCs w:val="19"/>
          <w:rPrChange w:id="46" w:author="Peter Eimannsberger" w:date="2024-09-11T10:07:00Z">
            <w:rPr>
              <w:rFonts w:ascii="Times New Roman" w:hAnsi="Times New Roman" w:cs="Times New Roman"/>
              <w:sz w:val="19"/>
              <w:szCs w:val="19"/>
            </w:rPr>
          </w:rPrChange>
        </w:rPr>
        <w:t xml:space="preserve">.  </w:t>
      </w:r>
    </w:p>
    <w:p w14:paraId="3E35367E" w14:textId="2078F1B8" w:rsidR="004F6183" w:rsidRPr="009F7E5B" w:rsidRDefault="004F6183" w:rsidP="004F6183">
      <w:pPr>
        <w:spacing w:before="120" w:line="288" w:lineRule="auto"/>
        <w:jc w:val="both"/>
        <w:rPr>
          <w:rFonts w:ascii="Times New Roman" w:hAnsi="Times New Roman"/>
          <w:szCs w:val="19"/>
          <w:lang w:val="sk-SK"/>
          <w:rPrChange w:id="47" w:author="Peter Eimannsberger" w:date="2024-09-11T10:07:00Z">
            <w:rPr>
              <w:rFonts w:ascii="Times New Roman" w:hAnsi="Times New Roman"/>
              <w:szCs w:val="19"/>
              <w:lang w:val="sk-SK"/>
            </w:rPr>
          </w:rPrChange>
        </w:rPr>
      </w:pPr>
      <w:r w:rsidRPr="009F7E5B">
        <w:rPr>
          <w:rFonts w:ascii="Times New Roman" w:hAnsi="Times New Roman"/>
          <w:szCs w:val="19"/>
          <w:lang w:val="sk-SK"/>
          <w:rPrChange w:id="48" w:author="Peter Eimannsberger" w:date="2024-09-11T10:07:00Z">
            <w:rPr>
              <w:rFonts w:ascii="Times New Roman" w:hAnsi="Times New Roman"/>
              <w:szCs w:val="19"/>
              <w:lang w:val="sk-SK"/>
            </w:rPr>
          </w:rPrChange>
        </w:rPr>
        <w:t xml:space="preserve">Zároveň beriem na vedomie, že na základe predloženej dokumentácie bude </w:t>
      </w:r>
      <w:r w:rsidR="006404D7" w:rsidRPr="009F7E5B">
        <w:rPr>
          <w:rFonts w:ascii="Times New Roman" w:hAnsi="Times New Roman"/>
          <w:szCs w:val="19"/>
          <w:lang w:val="sk-SK"/>
          <w:rPrChange w:id="49" w:author="Peter Eimannsberger" w:date="2024-09-11T10:07:00Z">
            <w:rPr>
              <w:rFonts w:ascii="Times New Roman" w:hAnsi="Times New Roman"/>
              <w:szCs w:val="19"/>
              <w:lang w:val="sk-SK"/>
            </w:rPr>
          </w:rPrChange>
        </w:rPr>
        <w:t>Riadiaci</w:t>
      </w:r>
      <w:r w:rsidR="000F6AAD" w:rsidRPr="009F7E5B">
        <w:rPr>
          <w:rFonts w:ascii="Times New Roman" w:hAnsi="Times New Roman"/>
          <w:szCs w:val="19"/>
          <w:lang w:val="sk-SK"/>
          <w:rPrChange w:id="50" w:author="Peter Eimannsberger" w:date="2024-09-11T10:07:00Z">
            <w:rPr>
              <w:rFonts w:ascii="Times New Roman" w:hAnsi="Times New Roman"/>
              <w:szCs w:val="19"/>
              <w:lang w:val="sk-SK"/>
            </w:rPr>
          </w:rPrChange>
        </w:rPr>
        <w:t xml:space="preserve"> orgán </w:t>
      </w:r>
      <w:r w:rsidRPr="009F7E5B">
        <w:rPr>
          <w:rFonts w:ascii="Times New Roman" w:hAnsi="Times New Roman"/>
          <w:szCs w:val="19"/>
          <w:lang w:val="sk-SK"/>
          <w:rPrChange w:id="51" w:author="Peter Eimannsberger" w:date="2024-09-11T10:07:00Z">
            <w:rPr>
              <w:rFonts w:ascii="Times New Roman" w:hAnsi="Times New Roman"/>
              <w:szCs w:val="19"/>
              <w:lang w:val="sk-SK"/>
            </w:rPr>
          </w:rPrChange>
        </w:rPr>
        <w:t xml:space="preserve">rozhodovať o pripustení, resp. nepripustení </w:t>
      </w:r>
      <w:r w:rsidR="00B75EB1" w:rsidRPr="009F7E5B">
        <w:rPr>
          <w:rFonts w:ascii="Times New Roman" w:hAnsi="Times New Roman"/>
          <w:szCs w:val="19"/>
          <w:lang w:val="sk-SK"/>
          <w:rPrChange w:id="52" w:author="Peter Eimannsberger" w:date="2024-09-11T10:07:00Z">
            <w:rPr>
              <w:rFonts w:ascii="Times New Roman" w:hAnsi="Times New Roman"/>
              <w:szCs w:val="19"/>
              <w:lang w:val="sk-SK"/>
            </w:rPr>
          </w:rPrChange>
        </w:rPr>
        <w:t>vyplývajúcich z in-house zákazky do financovania</w:t>
      </w:r>
      <w:r w:rsidRPr="009F7E5B">
        <w:rPr>
          <w:rFonts w:ascii="Times New Roman" w:hAnsi="Times New Roman"/>
          <w:szCs w:val="19"/>
          <w:lang w:val="sk-SK"/>
          <w:rPrChange w:id="53" w:author="Peter Eimannsberger" w:date="2024-09-11T10:07:00Z">
            <w:rPr>
              <w:rFonts w:ascii="Times New Roman" w:hAnsi="Times New Roman"/>
              <w:szCs w:val="19"/>
              <w:lang w:val="sk-SK"/>
            </w:rPr>
          </w:rPrChange>
        </w:rPr>
        <w:t>.</w:t>
      </w:r>
    </w:p>
    <w:p w14:paraId="1A7852F2" w14:textId="77777777" w:rsidR="004F6183" w:rsidRPr="009F7E5B" w:rsidRDefault="004F6183" w:rsidP="004F6183">
      <w:pPr>
        <w:spacing w:before="120"/>
        <w:jc w:val="center"/>
        <w:rPr>
          <w:rFonts w:ascii="Times New Roman" w:hAnsi="Times New Roman"/>
          <w:b/>
          <w:lang w:val="sk-SK"/>
          <w:rPrChange w:id="54" w:author="Peter Eimannsberger" w:date="2024-09-11T10:07:00Z">
            <w:rPr>
              <w:rFonts w:ascii="Times New Roman" w:hAnsi="Times New Roman"/>
              <w:b/>
              <w:lang w:val="sk-SK"/>
            </w:rPr>
          </w:rPrChange>
        </w:rPr>
      </w:pPr>
    </w:p>
    <w:p w14:paraId="1512D938" w14:textId="77777777" w:rsidR="004F6183" w:rsidRPr="009F7E5B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  <w:lang w:val="sk-SK"/>
          <w:rPrChange w:id="55" w:author="Peter Eimannsberger" w:date="2024-09-11T10:07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</w:pPr>
    </w:p>
    <w:p w14:paraId="0F2401E1" w14:textId="77777777" w:rsidR="004F6183" w:rsidRPr="009F7E5B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  <w:lang w:val="sk-SK"/>
          <w:rPrChange w:id="56" w:author="Peter Eimannsberger" w:date="2024-09-11T10:07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</w:pPr>
    </w:p>
    <w:p w14:paraId="7368C19E" w14:textId="77777777" w:rsidR="004F6183" w:rsidRPr="009F7E5B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  <w:lang w:val="sk-SK"/>
          <w:rPrChange w:id="57" w:author="Peter Eimannsberger" w:date="2024-09-11T10:07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</w:pPr>
    </w:p>
    <w:p w14:paraId="14D8C309" w14:textId="77777777" w:rsidR="004F6183" w:rsidRPr="009F7E5B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  <w:lang w:val="sk-SK"/>
          <w:rPrChange w:id="58" w:author="Peter Eimannsberger" w:date="2024-09-11T10:07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</w:pPr>
    </w:p>
    <w:p w14:paraId="1C261DE1" w14:textId="2F5B6D6D" w:rsidR="008E5BE9" w:rsidRPr="009F7E5B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="Times New Roman" w:hAnsi="Times New Roman"/>
          <w:color w:val="000000"/>
          <w:szCs w:val="19"/>
          <w:lang w:val="sk-SK"/>
          <w:rPrChange w:id="59" w:author="Peter Eimannsberger" w:date="2024-09-11T10:07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</w:pPr>
      <w:r w:rsidRPr="009F7E5B">
        <w:rPr>
          <w:rFonts w:ascii="Times New Roman" w:hAnsi="Times New Roman"/>
          <w:color w:val="000000"/>
          <w:szCs w:val="19"/>
          <w:lang w:val="sk-SK"/>
          <w:rPrChange w:id="60" w:author="Peter Eimannsberger" w:date="2024-09-11T10:07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  <w:t>………………………..</w:t>
      </w:r>
      <w:r w:rsidR="004F6183" w:rsidRPr="009F7E5B">
        <w:rPr>
          <w:rFonts w:ascii="Times New Roman" w:hAnsi="Times New Roman"/>
          <w:color w:val="000000"/>
          <w:szCs w:val="19"/>
          <w:lang w:val="sk-SK"/>
          <w:rPrChange w:id="61" w:author="Peter Eimannsberger" w:date="2024-09-11T10:07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  <w:t>...............................................................</w:t>
      </w:r>
    </w:p>
    <w:p w14:paraId="6110AFE8" w14:textId="611AA8A9" w:rsidR="004F6183" w:rsidRPr="009F7E5B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="Times New Roman" w:hAnsi="Times New Roman"/>
          <w:color w:val="000000"/>
          <w:szCs w:val="19"/>
          <w:lang w:val="sk-SK"/>
          <w:rPrChange w:id="62" w:author="Peter Eimannsberger" w:date="2024-09-11T10:07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</w:pPr>
      <w:r w:rsidRPr="009F7E5B">
        <w:rPr>
          <w:rFonts w:ascii="Times New Roman" w:hAnsi="Times New Roman"/>
          <w:color w:val="000000"/>
          <w:szCs w:val="19"/>
          <w:lang w:val="sk-SK"/>
          <w:rPrChange w:id="63" w:author="Peter Eimannsberger" w:date="2024-09-11T10:07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  <w:t>Meno, priezvisko, funkcia, pečiatka</w:t>
      </w:r>
      <w:r w:rsidR="008E5BE9" w:rsidRPr="009F7E5B">
        <w:rPr>
          <w:rFonts w:ascii="Times New Roman" w:hAnsi="Times New Roman"/>
          <w:color w:val="000000"/>
          <w:szCs w:val="19"/>
          <w:lang w:val="sk-SK"/>
          <w:rPrChange w:id="64" w:author="Peter Eimannsberger" w:date="2024-09-11T10:07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  <w:t xml:space="preserve"> (ak  relevantné), </w:t>
      </w:r>
      <w:r w:rsidRPr="009F7E5B">
        <w:rPr>
          <w:rFonts w:ascii="Times New Roman" w:hAnsi="Times New Roman"/>
          <w:color w:val="000000"/>
          <w:szCs w:val="19"/>
          <w:lang w:val="sk-SK"/>
          <w:rPrChange w:id="65" w:author="Peter Eimannsberger" w:date="2024-09-11T10:07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  <w:t>p</w:t>
      </w:r>
      <w:r w:rsidR="008E5BE9" w:rsidRPr="009F7E5B">
        <w:rPr>
          <w:rFonts w:ascii="Times New Roman" w:hAnsi="Times New Roman"/>
          <w:color w:val="000000"/>
          <w:szCs w:val="19"/>
          <w:lang w:val="sk-SK"/>
          <w:rPrChange w:id="66" w:author="Peter Eimannsberger" w:date="2024-09-11T10:07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  <w:t xml:space="preserve">odpis </w:t>
      </w:r>
      <w:r w:rsidRPr="009F7E5B">
        <w:rPr>
          <w:rFonts w:ascii="Times New Roman" w:hAnsi="Times New Roman"/>
          <w:color w:val="000000"/>
          <w:szCs w:val="19"/>
          <w:lang w:val="sk-SK"/>
          <w:rPrChange w:id="67" w:author="Peter Eimannsberger" w:date="2024-09-11T10:07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  <w:t xml:space="preserve">štatutárneho orgánu </w:t>
      </w:r>
      <w:r w:rsidR="008E5BE9" w:rsidRPr="009F7E5B">
        <w:rPr>
          <w:rFonts w:ascii="Times New Roman" w:hAnsi="Times New Roman"/>
          <w:color w:val="000000"/>
          <w:szCs w:val="19"/>
          <w:lang w:val="sk-SK"/>
          <w:rPrChange w:id="68" w:author="Peter Eimannsberger" w:date="2024-09-11T10:07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  <w:t>p</w:t>
      </w:r>
      <w:r w:rsidRPr="009F7E5B">
        <w:rPr>
          <w:rFonts w:ascii="Times New Roman" w:hAnsi="Times New Roman"/>
          <w:color w:val="000000"/>
          <w:szCs w:val="19"/>
          <w:lang w:val="sk-SK"/>
          <w:rPrChange w:id="69" w:author="Peter Eimannsberger" w:date="2024-09-11T10:07:00Z">
            <w:rPr>
              <w:rFonts w:ascii="Times New Roman" w:hAnsi="Times New Roman"/>
              <w:color w:val="000000"/>
              <w:szCs w:val="19"/>
              <w:lang w:val="sk-SK"/>
            </w:rPr>
          </w:rPrChange>
        </w:rPr>
        <w:t xml:space="preserve">rijímateľa          </w:t>
      </w:r>
    </w:p>
    <w:p w14:paraId="57E8C1CB" w14:textId="0F81EA4C" w:rsidR="00DC1DB7" w:rsidRPr="009F7E5B" w:rsidRDefault="00DC1DB7" w:rsidP="00B07DE3">
      <w:pPr>
        <w:pStyle w:val="BodyText1"/>
        <w:spacing w:line="288" w:lineRule="auto"/>
        <w:jc w:val="both"/>
        <w:rPr>
          <w:lang w:val="sk-SK"/>
          <w:rPrChange w:id="70" w:author="Peter Eimannsberger" w:date="2024-09-11T10:07:00Z">
            <w:rPr/>
          </w:rPrChange>
        </w:rPr>
      </w:pPr>
    </w:p>
    <w:sectPr w:rsidR="00DC1DB7" w:rsidRPr="009F7E5B" w:rsidSect="00325D7C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254730" w14:textId="77777777" w:rsidR="00531060" w:rsidRDefault="00531060">
      <w:r>
        <w:separator/>
      </w:r>
    </w:p>
    <w:p w14:paraId="5F28A173" w14:textId="77777777" w:rsidR="00531060" w:rsidRDefault="00531060"/>
  </w:endnote>
  <w:endnote w:type="continuationSeparator" w:id="0">
    <w:p w14:paraId="452698B4" w14:textId="77777777" w:rsidR="00531060" w:rsidRDefault="00531060">
      <w:r>
        <w:continuationSeparator/>
      </w:r>
    </w:p>
    <w:p w14:paraId="74BD0409" w14:textId="77777777" w:rsidR="00531060" w:rsidRDefault="00531060"/>
  </w:endnote>
  <w:endnote w:type="continuationNotice" w:id="1">
    <w:p w14:paraId="3D2A37D8" w14:textId="77777777" w:rsidR="00531060" w:rsidRDefault="005310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31FCF46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7E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18318" w14:textId="77777777" w:rsidR="00531060" w:rsidRDefault="00531060">
      <w:r>
        <w:separator/>
      </w:r>
    </w:p>
    <w:p w14:paraId="087F0D4F" w14:textId="77777777" w:rsidR="00531060" w:rsidRDefault="00531060"/>
  </w:footnote>
  <w:footnote w:type="continuationSeparator" w:id="0">
    <w:p w14:paraId="42134FAF" w14:textId="77777777" w:rsidR="00531060" w:rsidRDefault="00531060">
      <w:r>
        <w:continuationSeparator/>
      </w:r>
    </w:p>
    <w:p w14:paraId="79E4CD87" w14:textId="77777777" w:rsidR="00531060" w:rsidRDefault="00531060"/>
  </w:footnote>
  <w:footnote w:type="continuationNotice" w:id="1">
    <w:p w14:paraId="7827E3C9" w14:textId="77777777" w:rsidR="00531060" w:rsidRDefault="005310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2EF88" w14:textId="77777777" w:rsidR="00025FA5" w:rsidRDefault="00025FA5" w:rsidP="002A0D1D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5531338E" wp14:editId="5B93A4E7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3C3104" w14:textId="77777777" w:rsidR="00025FA5" w:rsidRPr="00D72830" w:rsidRDefault="00025FA5" w:rsidP="002A0D1D">
    <w:pPr>
      <w:ind w:right="283"/>
      <w:rPr>
        <w:b/>
        <w:sz w:val="20"/>
        <w:szCs w:val="20"/>
        <w:lang w:val="sk-SK"/>
      </w:rPr>
    </w:pPr>
  </w:p>
  <w:p w14:paraId="50B39A2E" w14:textId="5886AF0C" w:rsidR="006404D7" w:rsidRPr="00763AE2" w:rsidRDefault="006404D7" w:rsidP="002A0D1D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  <w:lang w:val="sk-SK"/>
      </w:rPr>
    </w:pPr>
    <w:r w:rsidRPr="00763AE2">
      <w:rPr>
        <w:rFonts w:ascii="Times New Roman" w:hAnsi="Times New Roman"/>
        <w:b/>
        <w:bCs/>
        <w:color w:val="000000"/>
        <w:sz w:val="20"/>
        <w:szCs w:val="20"/>
        <w:lang w:val="sk-SK"/>
      </w:rPr>
      <w:t>Príloha č. 1</w:t>
    </w:r>
    <w:ins w:id="71" w:author="Karol M" w:date="2024-08-16T08:35:00Z">
      <w:r w:rsidR="008B6ECF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1</w:t>
      </w:r>
    </w:ins>
    <w:del w:id="72" w:author="Karol M" w:date="2024-08-16T08:35:00Z">
      <w:r w:rsidR="00025FA5" w:rsidRPr="00763AE2" w:rsidDel="008B6ECF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delText>0</w:delText>
      </w:r>
    </w:del>
    <w:r w:rsidRPr="00763AE2">
      <w:rPr>
        <w:rFonts w:ascii="Times New Roman" w:hAnsi="Times New Roman"/>
        <w:bCs/>
        <w:color w:val="000000"/>
        <w:sz w:val="20"/>
        <w:szCs w:val="20"/>
        <w:lang w:val="sk-SK"/>
      </w:rPr>
      <w:t xml:space="preserve"> </w:t>
    </w:r>
    <w:r w:rsidRPr="00763AE2">
      <w:rPr>
        <w:rFonts w:ascii="Times New Roman" w:hAnsi="Times New Roman"/>
        <w:b/>
        <w:bCs/>
        <w:color w:val="000000"/>
        <w:sz w:val="20"/>
        <w:szCs w:val="20"/>
        <w:lang w:val="sk-SK"/>
      </w:rPr>
      <w:t>k Usmerneniu k verejnému obstarávaniu/obstarávaniu</w:t>
    </w:r>
  </w:p>
  <w:p w14:paraId="6DFC1FEC" w14:textId="704C0682" w:rsidR="006404D7" w:rsidRPr="00763AE2" w:rsidRDefault="006404D7" w:rsidP="006404D7">
    <w:pPr>
      <w:pStyle w:val="Hlavika"/>
      <w:jc w:val="center"/>
      <w:rPr>
        <w:lang w:val="sk-SK"/>
      </w:rPr>
    </w:pPr>
  </w:p>
  <w:p w14:paraId="57E8C205" w14:textId="77777777" w:rsidR="006D04C5" w:rsidRPr="00763AE2" w:rsidRDefault="006D04C5">
    <w:pPr>
      <w:pStyle w:val="Hlavika"/>
      <w:tabs>
        <w:tab w:val="left" w:pos="709"/>
      </w:tabs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 w15:restartNumberingAfterBreak="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 w15:restartNumberingAfterBreak="0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2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0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7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9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3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4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4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7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7"/>
  </w:num>
  <w:num w:numId="2">
    <w:abstractNumId w:val="87"/>
  </w:num>
  <w:num w:numId="3">
    <w:abstractNumId w:val="27"/>
  </w:num>
  <w:num w:numId="4">
    <w:abstractNumId w:val="126"/>
  </w:num>
  <w:num w:numId="5">
    <w:abstractNumId w:val="45"/>
  </w:num>
  <w:num w:numId="6">
    <w:abstractNumId w:val="124"/>
  </w:num>
  <w:num w:numId="7">
    <w:abstractNumId w:val="88"/>
  </w:num>
  <w:num w:numId="8">
    <w:abstractNumId w:val="157"/>
  </w:num>
  <w:num w:numId="9">
    <w:abstractNumId w:val="103"/>
  </w:num>
  <w:num w:numId="10">
    <w:abstractNumId w:val="22"/>
  </w:num>
  <w:num w:numId="11">
    <w:abstractNumId w:val="35"/>
  </w:num>
  <w:num w:numId="12">
    <w:abstractNumId w:val="95"/>
  </w:num>
  <w:num w:numId="13">
    <w:abstractNumId w:val="1"/>
  </w:num>
  <w:num w:numId="14">
    <w:abstractNumId w:val="19"/>
  </w:num>
  <w:num w:numId="15">
    <w:abstractNumId w:val="0"/>
  </w:num>
  <w:num w:numId="16">
    <w:abstractNumId w:val="130"/>
  </w:num>
  <w:num w:numId="17">
    <w:abstractNumId w:val="138"/>
  </w:num>
  <w:num w:numId="18">
    <w:abstractNumId w:val="55"/>
  </w:num>
  <w:num w:numId="19">
    <w:abstractNumId w:val="41"/>
  </w:num>
  <w:num w:numId="20">
    <w:abstractNumId w:val="142"/>
  </w:num>
  <w:num w:numId="21">
    <w:abstractNumId w:val="2"/>
  </w:num>
  <w:num w:numId="22">
    <w:abstractNumId w:val="92"/>
  </w:num>
  <w:num w:numId="23">
    <w:abstractNumId w:val="40"/>
  </w:num>
  <w:num w:numId="24">
    <w:abstractNumId w:val="123"/>
  </w:num>
  <w:num w:numId="25">
    <w:abstractNumId w:val="144"/>
  </w:num>
  <w:num w:numId="26">
    <w:abstractNumId w:val="67"/>
  </w:num>
  <w:num w:numId="27">
    <w:abstractNumId w:val="145"/>
  </w:num>
  <w:num w:numId="28">
    <w:abstractNumId w:val="115"/>
  </w:num>
  <w:num w:numId="29">
    <w:abstractNumId w:val="83"/>
  </w:num>
  <w:num w:numId="30">
    <w:abstractNumId w:val="118"/>
  </w:num>
  <w:num w:numId="31">
    <w:abstractNumId w:val="33"/>
  </w:num>
  <w:num w:numId="32">
    <w:abstractNumId w:val="122"/>
  </w:num>
  <w:num w:numId="33">
    <w:abstractNumId w:val="108"/>
  </w:num>
  <w:num w:numId="34">
    <w:abstractNumId w:val="149"/>
  </w:num>
  <w:num w:numId="35">
    <w:abstractNumId w:val="134"/>
  </w:num>
  <w:num w:numId="36">
    <w:abstractNumId w:val="150"/>
  </w:num>
  <w:num w:numId="37">
    <w:abstractNumId w:val="154"/>
  </w:num>
  <w:num w:numId="38">
    <w:abstractNumId w:val="78"/>
  </w:num>
  <w:num w:numId="39">
    <w:abstractNumId w:val="4"/>
  </w:num>
  <w:num w:numId="40">
    <w:abstractNumId w:val="133"/>
  </w:num>
  <w:num w:numId="41">
    <w:abstractNumId w:val="101"/>
  </w:num>
  <w:num w:numId="42">
    <w:abstractNumId w:val="114"/>
  </w:num>
  <w:num w:numId="43">
    <w:abstractNumId w:val="147"/>
  </w:num>
  <w:num w:numId="44">
    <w:abstractNumId w:val="90"/>
  </w:num>
  <w:num w:numId="45">
    <w:abstractNumId w:val="85"/>
  </w:num>
  <w:num w:numId="46">
    <w:abstractNumId w:val="97"/>
  </w:num>
  <w:num w:numId="47">
    <w:abstractNumId w:val="53"/>
  </w:num>
  <w:num w:numId="48">
    <w:abstractNumId w:val="25"/>
  </w:num>
  <w:num w:numId="49">
    <w:abstractNumId w:val="117"/>
  </w:num>
  <w:num w:numId="50">
    <w:abstractNumId w:val="56"/>
  </w:num>
  <w:num w:numId="51">
    <w:abstractNumId w:val="58"/>
  </w:num>
  <w:num w:numId="52">
    <w:abstractNumId w:val="64"/>
  </w:num>
  <w:num w:numId="53">
    <w:abstractNumId w:val="12"/>
  </w:num>
  <w:num w:numId="54">
    <w:abstractNumId w:val="84"/>
  </w:num>
  <w:num w:numId="55">
    <w:abstractNumId w:val="8"/>
  </w:num>
  <w:num w:numId="56">
    <w:abstractNumId w:val="65"/>
  </w:num>
  <w:num w:numId="57">
    <w:abstractNumId w:val="29"/>
  </w:num>
  <w:num w:numId="58">
    <w:abstractNumId w:val="110"/>
  </w:num>
  <w:num w:numId="59">
    <w:abstractNumId w:val="7"/>
  </w:num>
  <w:num w:numId="60">
    <w:abstractNumId w:val="72"/>
  </w:num>
  <w:num w:numId="61">
    <w:abstractNumId w:val="129"/>
  </w:num>
  <w:num w:numId="62">
    <w:abstractNumId w:val="94"/>
  </w:num>
  <w:num w:numId="63">
    <w:abstractNumId w:val="116"/>
  </w:num>
  <w:num w:numId="64">
    <w:abstractNumId w:val="113"/>
  </w:num>
  <w:num w:numId="65">
    <w:abstractNumId w:val="44"/>
  </w:num>
  <w:num w:numId="66">
    <w:abstractNumId w:val="54"/>
  </w:num>
  <w:num w:numId="67">
    <w:abstractNumId w:val="107"/>
  </w:num>
  <w:num w:numId="68">
    <w:abstractNumId w:val="48"/>
  </w:num>
  <w:num w:numId="69">
    <w:abstractNumId w:val="128"/>
  </w:num>
  <w:num w:numId="70">
    <w:abstractNumId w:val="66"/>
  </w:num>
  <w:num w:numId="71">
    <w:abstractNumId w:val="47"/>
  </w:num>
  <w:num w:numId="72">
    <w:abstractNumId w:val="89"/>
  </w:num>
  <w:num w:numId="73">
    <w:abstractNumId w:val="62"/>
  </w:num>
  <w:num w:numId="74">
    <w:abstractNumId w:val="13"/>
  </w:num>
  <w:num w:numId="75">
    <w:abstractNumId w:val="28"/>
  </w:num>
  <w:num w:numId="76">
    <w:abstractNumId w:val="143"/>
  </w:num>
  <w:num w:numId="77">
    <w:abstractNumId w:val="141"/>
  </w:num>
  <w:num w:numId="78">
    <w:abstractNumId w:val="112"/>
  </w:num>
  <w:num w:numId="79">
    <w:abstractNumId w:val="136"/>
  </w:num>
  <w:num w:numId="80">
    <w:abstractNumId w:val="75"/>
  </w:num>
  <w:num w:numId="81">
    <w:abstractNumId w:val="63"/>
  </w:num>
  <w:num w:numId="82">
    <w:abstractNumId w:val="93"/>
  </w:num>
  <w:num w:numId="83">
    <w:abstractNumId w:val="96"/>
  </w:num>
  <w:num w:numId="84">
    <w:abstractNumId w:val="111"/>
  </w:num>
  <w:num w:numId="85">
    <w:abstractNumId w:val="17"/>
  </w:num>
  <w:num w:numId="86">
    <w:abstractNumId w:val="42"/>
  </w:num>
  <w:num w:numId="87">
    <w:abstractNumId w:val="36"/>
  </w:num>
  <w:num w:numId="88">
    <w:abstractNumId w:val="32"/>
  </w:num>
  <w:num w:numId="89">
    <w:abstractNumId w:val="34"/>
  </w:num>
  <w:num w:numId="90">
    <w:abstractNumId w:val="153"/>
  </w:num>
  <w:num w:numId="91">
    <w:abstractNumId w:val="5"/>
  </w:num>
  <w:num w:numId="92">
    <w:abstractNumId w:val="39"/>
  </w:num>
  <w:num w:numId="93">
    <w:abstractNumId w:val="151"/>
  </w:num>
  <w:num w:numId="94">
    <w:abstractNumId w:val="69"/>
  </w:num>
  <w:num w:numId="95">
    <w:abstractNumId w:val="46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7"/>
  </w:num>
  <w:num w:numId="100">
    <w:abstractNumId w:val="102"/>
  </w:num>
  <w:num w:numId="101">
    <w:abstractNumId w:val="132"/>
  </w:num>
  <w:num w:numId="102">
    <w:abstractNumId w:val="16"/>
  </w:num>
  <w:num w:numId="103">
    <w:abstractNumId w:val="139"/>
  </w:num>
  <w:num w:numId="104">
    <w:abstractNumId w:val="11"/>
  </w:num>
  <w:num w:numId="105">
    <w:abstractNumId w:val="79"/>
  </w:num>
  <w:num w:numId="106">
    <w:abstractNumId w:val="140"/>
  </w:num>
  <w:num w:numId="107">
    <w:abstractNumId w:val="98"/>
  </w:num>
  <w:num w:numId="108">
    <w:abstractNumId w:val="9"/>
  </w:num>
  <w:num w:numId="109">
    <w:abstractNumId w:val="10"/>
  </w:num>
  <w:num w:numId="110">
    <w:abstractNumId w:val="60"/>
  </w:num>
  <w:num w:numId="111">
    <w:abstractNumId w:val="106"/>
  </w:num>
  <w:num w:numId="112">
    <w:abstractNumId w:val="15"/>
  </w:num>
  <w:num w:numId="113">
    <w:abstractNumId w:val="119"/>
  </w:num>
  <w:num w:numId="114">
    <w:abstractNumId w:val="81"/>
  </w:num>
  <w:num w:numId="115">
    <w:abstractNumId w:val="120"/>
  </w:num>
  <w:num w:numId="116">
    <w:abstractNumId w:val="137"/>
  </w:num>
  <w:num w:numId="117">
    <w:abstractNumId w:val="57"/>
  </w:num>
  <w:num w:numId="118">
    <w:abstractNumId w:val="152"/>
  </w:num>
  <w:num w:numId="119">
    <w:abstractNumId w:val="148"/>
  </w:num>
  <w:num w:numId="120">
    <w:abstractNumId w:val="109"/>
  </w:num>
  <w:num w:numId="121">
    <w:abstractNumId w:val="14"/>
  </w:num>
  <w:num w:numId="122">
    <w:abstractNumId w:val="23"/>
  </w:num>
  <w:num w:numId="123">
    <w:abstractNumId w:val="74"/>
  </w:num>
  <w:num w:numId="124">
    <w:abstractNumId w:val="100"/>
  </w:num>
  <w:num w:numId="125">
    <w:abstractNumId w:val="61"/>
  </w:num>
  <w:num w:numId="126">
    <w:abstractNumId w:val="121"/>
  </w:num>
  <w:num w:numId="127">
    <w:abstractNumId w:val="59"/>
  </w:num>
  <w:num w:numId="128">
    <w:abstractNumId w:val="99"/>
  </w:num>
  <w:num w:numId="129">
    <w:abstractNumId w:val="135"/>
  </w:num>
  <w:num w:numId="130">
    <w:abstractNumId w:val="24"/>
  </w:num>
  <w:num w:numId="131">
    <w:abstractNumId w:val="50"/>
  </w:num>
  <w:num w:numId="132">
    <w:abstractNumId w:val="155"/>
  </w:num>
  <w:num w:numId="133">
    <w:abstractNumId w:val="71"/>
  </w:num>
  <w:num w:numId="134">
    <w:abstractNumId w:val="52"/>
  </w:num>
  <w:num w:numId="135">
    <w:abstractNumId w:val="76"/>
  </w:num>
  <w:num w:numId="136">
    <w:abstractNumId w:val="37"/>
  </w:num>
  <w:num w:numId="137">
    <w:abstractNumId w:val="131"/>
  </w:num>
  <w:num w:numId="138">
    <w:abstractNumId w:val="104"/>
  </w:num>
  <w:num w:numId="139">
    <w:abstractNumId w:val="70"/>
  </w:num>
  <w:num w:numId="140">
    <w:abstractNumId w:val="156"/>
  </w:num>
  <w:num w:numId="141">
    <w:abstractNumId w:val="3"/>
  </w:num>
  <w:num w:numId="142">
    <w:abstractNumId w:val="82"/>
  </w:num>
  <w:num w:numId="143">
    <w:abstractNumId w:val="87"/>
  </w:num>
  <w:num w:numId="144">
    <w:abstractNumId w:val="49"/>
  </w:num>
  <w:num w:numId="145">
    <w:abstractNumId w:val="91"/>
  </w:num>
  <w:num w:numId="146">
    <w:abstractNumId w:val="30"/>
  </w:num>
  <w:num w:numId="147">
    <w:abstractNumId w:val="146"/>
  </w:num>
  <w:num w:numId="148">
    <w:abstractNumId w:val="21"/>
  </w:num>
  <w:num w:numId="149">
    <w:abstractNumId w:val="51"/>
  </w:num>
  <w:num w:numId="150">
    <w:abstractNumId w:val="127"/>
  </w:num>
  <w:num w:numId="151">
    <w:abstractNumId w:val="125"/>
  </w:num>
  <w:num w:numId="152">
    <w:abstractNumId w:val="68"/>
  </w:num>
  <w:num w:numId="153">
    <w:abstractNumId w:val="86"/>
  </w:num>
  <w:num w:numId="154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0"/>
  </w:num>
  <w:num w:numId="156">
    <w:abstractNumId w:val="38"/>
  </w:num>
  <w:num w:numId="157">
    <w:abstractNumId w:val="43"/>
  </w:num>
  <w:num w:numId="158">
    <w:abstractNumId w:val="105"/>
  </w:num>
  <w:num w:numId="159">
    <w:abstractNumId w:val="18"/>
  </w:num>
  <w:num w:numId="160">
    <w:abstractNumId w:val="80"/>
  </w:num>
  <w:num w:numId="161">
    <w:abstractNumId w:val="73"/>
  </w:num>
  <w:numIdMacAtCleanup w:val="1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Eimannsberger">
    <w15:presenceInfo w15:providerId="None" w15:userId="Peter Eimannsberger"/>
  </w15:person>
  <w15:person w15:author="Karol M">
    <w15:presenceInfo w15:providerId="Windows Live" w15:userId="3f700b57acc5f3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25FA5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33E5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247B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59E8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AA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1D6B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D1D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5D7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BC2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163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847E4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019B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5E2E"/>
    <w:rsid w:val="004E704A"/>
    <w:rsid w:val="004F370E"/>
    <w:rsid w:val="004F485A"/>
    <w:rsid w:val="004F5024"/>
    <w:rsid w:val="004F53BF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1060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3D30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04D7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59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2D7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3AE2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6ECF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0EA"/>
    <w:rsid w:val="0091097D"/>
    <w:rsid w:val="009110BE"/>
    <w:rsid w:val="00912B0C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5582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9F7E5B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67039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29C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4F8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75EB1"/>
    <w:rsid w:val="00B83275"/>
    <w:rsid w:val="00B8478F"/>
    <w:rsid w:val="00B84ED8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55CC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1954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0C36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1B5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86F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7BC79C1F-7A5F-41A5-86C2-CF7B28D7C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E443C4-A9C4-47F6-8D54-7A4C463C1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Peter Eimannsberger</cp:lastModifiedBy>
  <cp:revision>16</cp:revision>
  <cp:lastPrinted>2018-03-23T07:58:00Z</cp:lastPrinted>
  <dcterms:created xsi:type="dcterms:W3CDTF">2015-11-12T06:58:00Z</dcterms:created>
  <dcterms:modified xsi:type="dcterms:W3CDTF">2024-09-11T08:07:00Z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